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276"/>
        <w:jc w:val="center"/>
        <w:rPr>
          <w:rFonts w:ascii="Cambria" w:hAnsi="Cambria"/>
          <w:b/>
          <w:bCs/>
          <w:color w:val="000000"/>
          <w:sz w:val="24"/>
          <w:szCs w:val="24"/>
        </w:rPr>
      </w:pPr>
      <w:r>
        <w:rPr>
          <w:rFonts w:ascii="Cambria" w:hAnsi="Cambria"/>
          <w:b/>
          <w:bCs/>
          <w:color w:val="000000"/>
          <w:sz w:val="24"/>
          <w:szCs w:val="24"/>
        </w:rPr>
        <w:t>Załącznik Nr 2B do SWZ</w:t>
      </w:r>
    </w:p>
    <w:p>
      <w:pPr>
        <w:pStyle w:val="BodyText"/>
        <w:pBdr>
          <w:bottom w:val="single" w:sz="4" w:space="1" w:color="000000"/>
        </w:pBdr>
        <w:spacing w:lineRule="auto" w:line="276" w:before="0" w:after="0"/>
        <w:jc w:val="center"/>
        <w:rPr>
          <w:rFonts w:ascii="Cambria" w:hAnsi="Cambria"/>
          <w:b/>
          <w:bCs/>
          <w:color w:val="000000"/>
          <w:sz w:val="24"/>
          <w:szCs w:val="24"/>
        </w:rPr>
      </w:pPr>
      <w:r>
        <w:rPr>
          <w:rFonts w:ascii="Cambria" w:hAnsi="Cambria"/>
          <w:b/>
          <w:color w:val="000000"/>
          <w:sz w:val="24"/>
          <w:szCs w:val="24"/>
        </w:rPr>
        <w:t>Projekt umowy dla części nr 2</w:t>
      </w:r>
    </w:p>
    <w:p>
      <w:pPr>
        <w:pStyle w:val="Normal"/>
        <w:tabs>
          <w:tab w:val="clear" w:pos="720"/>
          <w:tab w:val="left" w:pos="567" w:leader="none"/>
        </w:tabs>
        <w:spacing w:lineRule="auto" w:line="276" w:before="0" w:after="0"/>
        <w:contextualSpacing/>
        <w:jc w:val="center"/>
        <w:rPr>
          <w:rFonts w:ascii="Cambria" w:hAnsi="Cambria"/>
          <w:bCs/>
          <w:sz w:val="24"/>
          <w:szCs w:val="24"/>
        </w:rPr>
      </w:pPr>
      <w:r>
        <w:rPr>
          <w:rFonts w:ascii="Cambria" w:hAnsi="Cambria"/>
          <w:bCs/>
          <w:sz w:val="24"/>
          <w:szCs w:val="24"/>
        </w:rPr>
        <w:t xml:space="preserve">(Znak sprawy: </w:t>
      </w:r>
      <w:r>
        <w:rPr>
          <w:rFonts w:ascii="Cambria" w:hAnsi="Cambria"/>
          <w:b/>
          <w:bCs/>
          <w:sz w:val="24"/>
          <w:szCs w:val="24"/>
        </w:rPr>
        <w:t>ZP.271.</w:t>
      </w:r>
      <w:r>
        <w:rPr>
          <w:rFonts w:ascii="Cambria" w:hAnsi="Cambria"/>
          <w:b/>
          <w:bCs/>
          <w:sz w:val="24"/>
          <w:szCs w:val="24"/>
        </w:rPr>
        <w:t>9.2025</w:t>
      </w:r>
      <w:del w:id="0" w:author="Magdalena" w:date="2023-11-29T21:24:00Z">
        <w:r>
          <w:rPr>
            <w:rFonts w:ascii="Cambria" w:hAnsi="Cambria"/>
            <w:b/>
            <w:bCs/>
            <w:sz w:val="24"/>
            <w:szCs w:val="24"/>
          </w:rPr>
          <w:delText>7</w:delText>
        </w:r>
      </w:del>
      <w:del w:id="1" w:author="Magdalena Weremczuk" w:date="2025-12-10T12:56:13Z">
        <w:r>
          <w:rPr>
            <w:rFonts w:ascii="Cambria" w:hAnsi="Cambria"/>
            <w:b/>
            <w:bCs/>
            <w:sz w:val="24"/>
            <w:szCs w:val="24"/>
          </w:rPr>
          <w:delText>.202</w:delText>
        </w:r>
      </w:del>
      <w:ins w:id="2" w:author="Magdalena" w:date="2023-11-29T21:24:00Z">
        <w:del w:id="3" w:author="Magdalena Weremczuk" w:date="2025-12-10T12:56:13Z">
          <w:r>
            <w:rPr>
              <w:rFonts w:ascii="Cambria" w:hAnsi="Cambria"/>
              <w:b/>
              <w:bCs/>
              <w:sz w:val="24"/>
              <w:szCs w:val="24"/>
            </w:rPr>
            <w:delText>3</w:delText>
          </w:r>
        </w:del>
      </w:ins>
      <w:del w:id="4" w:author="Magdalena" w:date="2023-11-29T21:24:00Z">
        <w:r>
          <w:rPr>
            <w:rFonts w:ascii="Cambria" w:hAnsi="Cambria"/>
            <w:b/>
            <w:bCs/>
            <w:sz w:val="24"/>
            <w:szCs w:val="24"/>
          </w:rPr>
          <w:delText>2</w:delText>
        </w:r>
      </w:del>
      <w:del w:id="5" w:author="Magdalena Weremczuk" w:date="2025-12-10T12:56:13Z">
        <w:r>
          <w:rPr>
            <w:rFonts w:ascii="Cambria" w:hAnsi="Cambria"/>
            <w:bCs/>
            <w:sz w:val="24"/>
            <w:szCs w:val="24"/>
          </w:rPr>
          <w:delText>)</w:delText>
        </w:r>
      </w:del>
    </w:p>
    <w:p>
      <w:pPr>
        <w:pStyle w:val="Normal"/>
        <w:spacing w:lineRule="auto" w:line="276"/>
        <w:rPr>
          <w:rFonts w:ascii="Cambria" w:hAnsi="Cambria" w:cs="Arial"/>
          <w:iCs/>
          <w:color w:val="000000"/>
          <w:sz w:val="10"/>
          <w:szCs w:val="10"/>
          <w:u w:val="single"/>
        </w:rPr>
      </w:pPr>
      <w:r>
        <w:rPr>
          <w:rFonts w:cs="Arial" w:ascii="Cambria" w:hAnsi="Cambria"/>
          <w:iCs/>
          <w:color w:val="000000"/>
          <w:sz w:val="10"/>
          <w:szCs w:val="10"/>
          <w:u w:val="single"/>
        </w:rPr>
      </w:r>
    </w:p>
    <w:p>
      <w:pPr>
        <w:pStyle w:val="Normal"/>
        <w:spacing w:lineRule="auto" w:line="276"/>
        <w:jc w:val="center"/>
        <w:rPr>
          <w:rFonts w:ascii="Cambria" w:hAnsi="Cambria"/>
          <w:b/>
          <w:color w:val="FF0000"/>
          <w:sz w:val="28"/>
          <w:szCs w:val="28"/>
        </w:rPr>
      </w:pPr>
      <w:r>
        <w:rPr>
          <w:rFonts w:ascii="Cambria" w:hAnsi="Cambria"/>
          <w:b/>
          <w:color w:val="FF0000"/>
          <w:sz w:val="28"/>
          <w:szCs w:val="28"/>
        </w:rPr>
        <w:t>UWAGA: W wyniku przeprowadzenia postępowania każda z Jednostek zawrze odrębną umowę</w:t>
      </w:r>
    </w:p>
    <w:p>
      <w:pPr>
        <w:pStyle w:val="Normal"/>
        <w:spacing w:lineRule="auto" w:line="276"/>
        <w:jc w:val="center"/>
        <w:rPr>
          <w:rFonts w:ascii="Cambria" w:hAnsi="Cambria"/>
          <w:b/>
          <w:color w:val="000000"/>
          <w:sz w:val="28"/>
          <w:szCs w:val="28"/>
        </w:rPr>
      </w:pPr>
      <w:r>
        <w:rPr>
          <w:rFonts w:ascii="Cambria" w:hAnsi="Cambria"/>
          <w:b/>
          <w:color w:val="000000"/>
          <w:sz w:val="28"/>
          <w:szCs w:val="28"/>
        </w:rPr>
      </w:r>
    </w:p>
    <w:p>
      <w:pPr>
        <w:pStyle w:val="Normal"/>
        <w:spacing w:lineRule="auto" w:line="276"/>
        <w:jc w:val="center"/>
        <w:rPr>
          <w:rFonts w:ascii="Cambria" w:hAnsi="Cambria"/>
          <w:b/>
          <w:color w:val="000000"/>
          <w:sz w:val="28"/>
          <w:szCs w:val="28"/>
        </w:rPr>
      </w:pPr>
      <w:r>
        <w:rPr>
          <w:rFonts w:ascii="Cambria" w:hAnsi="Cambria"/>
          <w:b/>
          <w:color w:val="000000"/>
          <w:sz w:val="28"/>
          <w:szCs w:val="28"/>
        </w:rPr>
        <w:t>Umowa Nr ………</w:t>
      </w:r>
    </w:p>
    <w:p>
      <w:pPr>
        <w:pStyle w:val="Normal"/>
        <w:rPr>
          <w:rFonts w:ascii="Cambria" w:hAnsi="Cambria"/>
          <w:color w:val="000000"/>
          <w:sz w:val="11"/>
          <w:szCs w:val="11"/>
        </w:rPr>
      </w:pPr>
      <w:r>
        <w:rPr>
          <w:rFonts w:ascii="Cambria" w:hAnsi="Cambria"/>
          <w:color w:val="000000"/>
          <w:sz w:val="11"/>
          <w:szCs w:val="11"/>
        </w:rPr>
      </w:r>
    </w:p>
    <w:p>
      <w:pPr>
        <w:pStyle w:val="Default"/>
        <w:spacing w:lineRule="auto" w:line="276"/>
        <w:jc w:val="both"/>
        <w:rPr>
          <w:rFonts w:ascii="Cambria" w:hAnsi="Cambria"/>
          <w:sz w:val="24"/>
          <w:szCs w:val="24"/>
        </w:rPr>
      </w:pPr>
      <w:r>
        <w:rPr>
          <w:rFonts w:ascii="Cambria" w:hAnsi="Cambria"/>
          <w:sz w:val="24"/>
          <w:szCs w:val="24"/>
        </w:rPr>
        <w:t xml:space="preserve">zawarta w wyniku udzielenia zamówienia publicznego </w:t>
      </w:r>
      <w:r>
        <w:rPr>
          <w:rFonts w:ascii="Cambria" w:hAnsi="Cambria"/>
          <w:b/>
          <w:bCs/>
          <w:sz w:val="24"/>
          <w:szCs w:val="24"/>
        </w:rPr>
        <w:t>w trybie podstawowym</w:t>
      </w:r>
      <w:r>
        <w:rPr>
          <w:rFonts w:ascii="Cambria" w:hAnsi="Cambria"/>
          <w:sz w:val="24"/>
          <w:szCs w:val="24"/>
        </w:rPr>
        <w:t>, zgodnie z przepisami ustawy z dnia 11 września 2019 r. – Prawo zamówień publicznych</w:t>
      </w:r>
      <w:r>
        <w:rPr/>
        <w:t xml:space="preserve"> </w:t>
      </w:r>
      <w:r>
        <w:rPr>
          <w:rFonts w:ascii="Cambria" w:hAnsi="Cambria"/>
          <w:sz w:val="24"/>
          <w:szCs w:val="24"/>
        </w:rPr>
        <w:t>(t.j. Dz.U. z 2022 r., poz. 1710 z późn. zm.)</w:t>
      </w:r>
    </w:p>
    <w:p>
      <w:pPr>
        <w:pStyle w:val="Default"/>
        <w:spacing w:lineRule="auto" w:line="276"/>
        <w:jc w:val="both"/>
        <w:rPr>
          <w:rFonts w:ascii="Cambria" w:hAnsi="Cambria"/>
          <w:sz w:val="24"/>
          <w:szCs w:val="24"/>
        </w:rPr>
      </w:pPr>
      <w:r>
        <w:rPr>
          <w:rFonts w:ascii="Cambria" w:hAnsi="Cambria"/>
          <w:sz w:val="24"/>
          <w:szCs w:val="24"/>
        </w:rPr>
      </w:r>
    </w:p>
    <w:p>
      <w:pPr>
        <w:pStyle w:val="Default"/>
        <w:spacing w:lineRule="auto" w:line="276"/>
        <w:jc w:val="both"/>
        <w:rPr>
          <w:rFonts w:ascii="Cambria" w:hAnsi="Cambria"/>
          <w:sz w:val="24"/>
          <w:szCs w:val="24"/>
        </w:rPr>
      </w:pPr>
      <w:r>
        <w:rPr>
          <w:rFonts w:ascii="Cambria" w:hAnsi="Cambria"/>
          <w:sz w:val="24"/>
          <w:szCs w:val="24"/>
        </w:rPr>
        <w:t xml:space="preserve">w dniu ............................... r., pomiędzy: </w:t>
      </w:r>
    </w:p>
    <w:p>
      <w:pPr>
        <w:pStyle w:val="Normal"/>
        <w:jc w:val="both"/>
        <w:rPr>
          <w:rFonts w:ascii="Cambria" w:hAnsi="Cambria"/>
          <w:b/>
          <w:bCs/>
          <w:sz w:val="24"/>
          <w:szCs w:val="24"/>
        </w:rPr>
      </w:pPr>
      <w:r>
        <w:rPr>
          <w:rFonts w:ascii="Cambria" w:hAnsi="Cambria"/>
          <w:b/>
          <w:bCs/>
          <w:sz w:val="24"/>
          <w:szCs w:val="24"/>
        </w:rPr>
      </w:r>
    </w:p>
    <w:p>
      <w:pPr>
        <w:pStyle w:val="Normal"/>
        <w:jc w:val="both"/>
        <w:rPr>
          <w:rFonts w:ascii="Cambria" w:hAnsi="Cambria"/>
          <w:sz w:val="24"/>
          <w:szCs w:val="24"/>
        </w:rPr>
      </w:pPr>
      <w:r>
        <w:rPr>
          <w:rFonts w:ascii="Cambria" w:hAnsi="Cambria"/>
          <w:b/>
          <w:bCs/>
          <w:sz w:val="24"/>
          <w:szCs w:val="24"/>
        </w:rPr>
        <w:t>……</w:t>
      </w:r>
      <w:r>
        <w:rPr>
          <w:rFonts w:ascii="Cambria" w:hAnsi="Cambria"/>
          <w:sz w:val="24"/>
          <w:szCs w:val="24"/>
        </w:rPr>
        <w:t xml:space="preserve"> </w:t>
      </w:r>
      <w:r>
        <w:rPr>
          <w:rFonts w:ascii="Cambria" w:hAnsi="Cambria"/>
          <w:sz w:val="24"/>
          <w:szCs w:val="24"/>
        </w:rPr>
        <w:t xml:space="preserve">z siedzibą przy ul. ……,…. </w:t>
      </w:r>
    </w:p>
    <w:p>
      <w:pPr>
        <w:pStyle w:val="Normal"/>
        <w:rPr>
          <w:rFonts w:ascii="Cambria" w:hAnsi="Cambria"/>
          <w:sz w:val="24"/>
          <w:szCs w:val="24"/>
        </w:rPr>
      </w:pPr>
      <w:r>
        <w:rPr>
          <w:rFonts w:ascii="Cambria" w:hAnsi="Cambria"/>
          <w:sz w:val="24"/>
          <w:szCs w:val="24"/>
        </w:rPr>
        <w:t>NIP:….., REGON:…….</w:t>
      </w:r>
    </w:p>
    <w:p>
      <w:pPr>
        <w:pStyle w:val="Normal"/>
        <w:rPr>
          <w:rFonts w:ascii="Cambria" w:hAnsi="Cambria"/>
          <w:sz w:val="24"/>
          <w:szCs w:val="24"/>
        </w:rPr>
      </w:pPr>
      <w:r>
        <w:rPr>
          <w:rFonts w:ascii="Cambria" w:hAnsi="Cambria"/>
          <w:sz w:val="24"/>
          <w:szCs w:val="24"/>
        </w:rPr>
        <w:t>zwaną w dalszej części umowy „</w:t>
      </w:r>
      <w:r>
        <w:rPr>
          <w:rFonts w:ascii="Cambria" w:hAnsi="Cambria"/>
          <w:b/>
          <w:bCs/>
          <w:sz w:val="24"/>
          <w:szCs w:val="24"/>
        </w:rPr>
        <w:t>Zamawiającym</w:t>
      </w:r>
      <w:r>
        <w:rPr>
          <w:rFonts w:ascii="Cambria" w:hAnsi="Cambria"/>
          <w:sz w:val="24"/>
          <w:szCs w:val="24"/>
        </w:rPr>
        <w:t>”,</w:t>
      </w:r>
    </w:p>
    <w:p>
      <w:pPr>
        <w:pStyle w:val="Normal"/>
        <w:rPr>
          <w:rFonts w:ascii="Cambria" w:hAnsi="Cambria"/>
          <w:sz w:val="24"/>
          <w:szCs w:val="24"/>
        </w:rPr>
      </w:pPr>
      <w:r>
        <w:rPr>
          <w:rFonts w:ascii="Cambria" w:hAnsi="Cambria"/>
          <w:sz w:val="24"/>
          <w:szCs w:val="24"/>
        </w:rPr>
        <w:t>którą reprezentuje:</w:t>
      </w:r>
    </w:p>
    <w:p>
      <w:pPr>
        <w:pStyle w:val="Normal"/>
        <w:rPr>
          <w:rFonts w:ascii="Cambria" w:hAnsi="Cambria"/>
          <w:sz w:val="24"/>
          <w:szCs w:val="24"/>
        </w:rPr>
      </w:pPr>
      <w:r>
        <w:rPr>
          <w:rFonts w:ascii="Cambria" w:hAnsi="Cambria"/>
          <w:b/>
          <w:bCs/>
          <w:sz w:val="24"/>
          <w:szCs w:val="24"/>
        </w:rPr>
        <w:t>…</w:t>
      </w:r>
      <w:r>
        <w:rPr>
          <w:rFonts w:ascii="Cambria" w:hAnsi="Cambria"/>
          <w:b/>
          <w:bCs/>
          <w:sz w:val="24"/>
          <w:szCs w:val="24"/>
        </w:rPr>
        <w:t>..</w:t>
      </w:r>
      <w:r>
        <w:rPr>
          <w:rFonts w:ascii="Cambria" w:hAnsi="Cambria"/>
          <w:sz w:val="24"/>
          <w:szCs w:val="24"/>
        </w:rPr>
        <w:t xml:space="preserve"> – ……..</w:t>
      </w:r>
    </w:p>
    <w:p>
      <w:pPr>
        <w:pStyle w:val="Normal"/>
        <w:rPr>
          <w:rFonts w:ascii="Cambria" w:hAnsi="Cambria"/>
          <w:sz w:val="24"/>
          <w:szCs w:val="24"/>
        </w:rPr>
      </w:pPr>
      <w:r>
        <w:rPr>
          <w:rFonts w:ascii="Cambria" w:hAnsi="Cambria"/>
          <w:sz w:val="24"/>
          <w:szCs w:val="24"/>
        </w:rPr>
        <w:t>przy kontrasygnacie ….</w:t>
      </w:r>
    </w:p>
    <w:p>
      <w:pPr>
        <w:pStyle w:val="Normal"/>
        <w:rPr>
          <w:rFonts w:ascii="Cambria" w:hAnsi="Cambria"/>
          <w:sz w:val="24"/>
          <w:szCs w:val="24"/>
        </w:rPr>
      </w:pPr>
      <w:r>
        <w:rPr>
          <w:rFonts w:ascii="Cambria" w:hAnsi="Cambria"/>
          <w:sz w:val="24"/>
          <w:szCs w:val="24"/>
        </w:rPr>
        <w:t>a</w:t>
      </w:r>
    </w:p>
    <w:p>
      <w:pPr>
        <w:pStyle w:val="Default"/>
        <w:jc w:val="both"/>
        <w:rPr>
          <w:rFonts w:ascii="Cambria" w:hAnsi="Cambria"/>
          <w:color w:val="000000"/>
          <w:sz w:val="24"/>
          <w:szCs w:val="24"/>
        </w:rPr>
      </w:pPr>
      <w:r>
        <w:rPr>
          <w:rFonts w:ascii="Cambria" w:hAnsi="Cambria"/>
          <w:i/>
          <w:iCs/>
          <w:color w:val="000000"/>
          <w:sz w:val="24"/>
          <w:szCs w:val="24"/>
        </w:rPr>
        <w:t xml:space="preserve">*gdy kontrahentem jest spółka prawa handlowego: </w:t>
      </w:r>
    </w:p>
    <w:p>
      <w:pPr>
        <w:pStyle w:val="Default"/>
        <w:spacing w:lineRule="auto" w:line="276"/>
        <w:jc w:val="both"/>
        <w:rPr>
          <w:rFonts w:ascii="Cambria" w:hAnsi="Cambria"/>
          <w:color w:val="000000"/>
          <w:sz w:val="24"/>
          <w:szCs w:val="24"/>
        </w:rPr>
      </w:pPr>
      <w:r>
        <w:rPr>
          <w:rFonts w:ascii="Cambria" w:hAnsi="Cambria"/>
          <w:b/>
          <w:bCs/>
          <w:color w:val="000000"/>
          <w:sz w:val="24"/>
          <w:szCs w:val="24"/>
        </w:rPr>
        <w:t xml:space="preserve">spółką pod firmą „…” </w:t>
      </w:r>
      <w:r>
        <w:rPr>
          <w:rFonts w:ascii="Cambria" w:hAnsi="Cambria"/>
          <w:color w:val="000000"/>
          <w:sz w:val="24"/>
          <w:szCs w:val="24"/>
        </w:rPr>
        <w:t xml:space="preserve">z siedzibą w ... </w:t>
      </w:r>
      <w:r>
        <w:rPr>
          <w:rFonts w:ascii="Cambria" w:hAnsi="Cambria"/>
          <w:i/>
          <w:iCs/>
          <w:color w:val="000000"/>
          <w:sz w:val="24"/>
          <w:szCs w:val="24"/>
        </w:rPr>
        <w:t xml:space="preserve">(wpisać </w:t>
      </w:r>
      <w:r>
        <w:rPr>
          <w:rFonts w:ascii="Cambria" w:hAnsi="Cambria"/>
          <w:b/>
          <w:bCs/>
          <w:i/>
          <w:iCs/>
          <w:color w:val="000000"/>
          <w:sz w:val="24"/>
          <w:szCs w:val="24"/>
        </w:rPr>
        <w:t xml:space="preserve">tylko </w:t>
      </w:r>
      <w:r>
        <w:rPr>
          <w:rFonts w:ascii="Cambria" w:hAnsi="Cambria"/>
          <w:i/>
          <w:iCs/>
          <w:color w:val="000000"/>
          <w:sz w:val="24"/>
          <w:szCs w:val="24"/>
        </w:rPr>
        <w:t>nazwę miasta/miejscowości)</w:t>
      </w:r>
      <w:r>
        <w:rPr>
          <w:rFonts w:ascii="Cambria" w:hAnsi="Cambria"/>
          <w:color w:val="000000"/>
          <w:sz w:val="24"/>
          <w:szCs w:val="24"/>
        </w:rPr>
        <w:t xml:space="preserve">, ul. ………., ………………. </w:t>
      </w:r>
      <w:r>
        <w:rPr>
          <w:rFonts w:ascii="Cambria" w:hAnsi="Cambria"/>
          <w:i/>
          <w:iCs/>
          <w:color w:val="000000"/>
          <w:sz w:val="24"/>
          <w:szCs w:val="24"/>
        </w:rPr>
        <w:t>(wpisać adres)</w:t>
      </w:r>
      <w:r>
        <w:rPr>
          <w:rFonts w:ascii="Cambria" w:hAnsi="Cambria"/>
          <w:color w:val="000000"/>
          <w:sz w:val="24"/>
          <w:szCs w:val="24"/>
        </w:rPr>
        <w:t xml:space="preserve">, wpisaną do Rejestru Przedsiębiorców Krajowego Rejestru Sądowego pod numerem KRS ... – zgodnie z wydrukiem z Centralnej Informacji Krajowego Rejestru Sądowego, stanowiącym załącznik do umowy, NIP ……………….., REGON …………………….., zwaną dalej </w:t>
      </w:r>
      <w:r>
        <w:rPr>
          <w:rFonts w:ascii="Cambria" w:hAnsi="Cambria"/>
          <w:b/>
          <w:bCs/>
          <w:color w:val="000000"/>
          <w:sz w:val="24"/>
          <w:szCs w:val="24"/>
        </w:rPr>
        <w:t>„Wykonawcą”</w:t>
      </w:r>
      <w:r>
        <w:rPr>
          <w:rFonts w:ascii="Cambria" w:hAnsi="Cambria"/>
          <w:color w:val="000000"/>
          <w:sz w:val="24"/>
          <w:szCs w:val="24"/>
        </w:rPr>
        <w:t>, reprezentowaną przez ..........</w:t>
      </w:r>
      <w:r>
        <w:rPr>
          <w:rStyle w:val="FootnoteReference"/>
          <w:rFonts w:ascii="Cambria" w:hAnsi="Cambria"/>
          <w:color w:val="000000"/>
          <w:sz w:val="24"/>
          <w:szCs w:val="24"/>
        </w:rPr>
        <w:footnoteReference w:id="2"/>
      </w:r>
      <w:r>
        <w:rPr>
          <w:rFonts w:ascii="Cambria" w:hAnsi="Cambria"/>
          <w:color w:val="000000"/>
          <w:sz w:val="24"/>
          <w:szCs w:val="24"/>
        </w:rPr>
        <w:t>/reprezentowaną przez … działającą/-ego na podstawie pełnomocnictwa, stanowiącego załącznik do umowy</w:t>
      </w:r>
      <w:r>
        <w:rPr>
          <w:rStyle w:val="FootnoteReference"/>
          <w:rFonts w:ascii="Cambria" w:hAnsi="Cambria"/>
          <w:color w:val="000000"/>
          <w:sz w:val="24"/>
          <w:szCs w:val="24"/>
        </w:rPr>
        <w:footnoteReference w:id="3"/>
      </w:r>
      <w:r>
        <w:rPr>
          <w:rFonts w:ascii="Cambria" w:hAnsi="Cambria"/>
          <w:color w:val="000000"/>
          <w:sz w:val="24"/>
          <w:szCs w:val="24"/>
        </w:rPr>
        <w:t xml:space="preserve">, </w:t>
      </w:r>
    </w:p>
    <w:p>
      <w:pPr>
        <w:pStyle w:val="Default"/>
        <w:spacing w:lineRule="auto" w:line="276"/>
        <w:jc w:val="both"/>
        <w:rPr>
          <w:rFonts w:ascii="Cambria" w:hAnsi="Cambria"/>
          <w:color w:val="000000"/>
          <w:sz w:val="24"/>
          <w:szCs w:val="24"/>
        </w:rPr>
      </w:pPr>
      <w:r>
        <w:rPr>
          <w:rFonts w:ascii="Cambria" w:hAnsi="Cambria"/>
          <w:i/>
          <w:iCs/>
          <w:color w:val="000000"/>
          <w:sz w:val="24"/>
          <w:szCs w:val="24"/>
        </w:rPr>
        <w:t>*gdy kontrahentem jest osoba fizyczna prowadząca działalność gospodarczą</w:t>
      </w:r>
      <w:r>
        <w:rPr>
          <w:rFonts w:ascii="Cambria" w:hAnsi="Cambria"/>
          <w:color w:val="000000"/>
          <w:sz w:val="24"/>
          <w:szCs w:val="24"/>
        </w:rPr>
        <w:t xml:space="preserve">: </w:t>
      </w:r>
    </w:p>
    <w:p>
      <w:pPr>
        <w:pStyle w:val="Default"/>
        <w:spacing w:lineRule="auto" w:line="276"/>
        <w:jc w:val="both"/>
        <w:rPr>
          <w:rFonts w:ascii="Cambria" w:hAnsi="Cambria"/>
          <w:color w:val="000000"/>
          <w:sz w:val="24"/>
          <w:szCs w:val="24"/>
        </w:rPr>
      </w:pPr>
      <w:r>
        <w:rPr>
          <w:rFonts w:ascii="Cambria" w:hAnsi="Cambria"/>
          <w:b/>
          <w:bCs/>
          <w:color w:val="000000"/>
          <w:sz w:val="24"/>
          <w:szCs w:val="24"/>
        </w:rPr>
        <w:t xml:space="preserve">Panią/Panem ………………. </w:t>
      </w:r>
      <w:r>
        <w:rPr>
          <w:rFonts w:ascii="Cambria" w:hAnsi="Cambria"/>
          <w:color w:val="000000"/>
          <w:sz w:val="24"/>
          <w:szCs w:val="24"/>
        </w:rPr>
        <w:t xml:space="preserve">prowadzącą/-ym działalność gospodarczą pod firmą „…” z siedzibą w … </w:t>
      </w:r>
      <w:r>
        <w:rPr>
          <w:rFonts w:ascii="Cambria" w:hAnsi="Cambria"/>
          <w:i/>
          <w:iCs/>
          <w:color w:val="000000"/>
          <w:sz w:val="24"/>
          <w:szCs w:val="24"/>
        </w:rPr>
        <w:t xml:space="preserve">(wpisać </w:t>
      </w:r>
      <w:r>
        <w:rPr>
          <w:rFonts w:ascii="Cambria" w:hAnsi="Cambria"/>
          <w:bCs/>
          <w:i/>
          <w:iCs/>
          <w:color w:val="000000"/>
          <w:sz w:val="24"/>
          <w:szCs w:val="24"/>
        </w:rPr>
        <w:t>tylko</w:t>
      </w:r>
      <w:r>
        <w:rPr>
          <w:rFonts w:ascii="Cambria" w:hAnsi="Cambria"/>
          <w:b/>
          <w:bCs/>
          <w:i/>
          <w:iCs/>
          <w:color w:val="000000"/>
          <w:sz w:val="24"/>
          <w:szCs w:val="24"/>
        </w:rPr>
        <w:t xml:space="preserve"> </w:t>
      </w:r>
      <w:r>
        <w:rPr>
          <w:rFonts w:ascii="Cambria" w:hAnsi="Cambria"/>
          <w:i/>
          <w:iCs/>
          <w:color w:val="000000"/>
          <w:sz w:val="24"/>
          <w:szCs w:val="24"/>
        </w:rPr>
        <w:t>nazwę miasta/miejscowości)</w:t>
      </w:r>
      <w:r>
        <w:rPr>
          <w:rFonts w:ascii="Cambria" w:hAnsi="Cambria"/>
          <w:color w:val="000000"/>
          <w:sz w:val="24"/>
          <w:szCs w:val="24"/>
        </w:rPr>
        <w:t xml:space="preserve">, ul. ……………….. </w:t>
      </w:r>
      <w:r>
        <w:rPr>
          <w:rFonts w:ascii="Cambria" w:hAnsi="Cambria"/>
          <w:i/>
          <w:iCs/>
          <w:color w:val="000000"/>
          <w:sz w:val="24"/>
          <w:szCs w:val="24"/>
        </w:rPr>
        <w:t>(wpisać adres)</w:t>
      </w:r>
      <w:r>
        <w:rPr>
          <w:rFonts w:ascii="Cambria" w:hAnsi="Cambria"/>
          <w:color w:val="000000"/>
          <w:sz w:val="24"/>
          <w:szCs w:val="24"/>
        </w:rPr>
        <w:t xml:space="preserve">, – zgodnie z wydrukiem z Centralnej Ewidencji i Informacji o Działalności Gospodarczej, stanowiącym załącznik do umowy, NIP ……………, REGON …………., zwaną/-ym dalej </w:t>
      </w:r>
      <w:r>
        <w:rPr>
          <w:rFonts w:ascii="Cambria" w:hAnsi="Cambria"/>
          <w:b/>
          <w:bCs/>
          <w:color w:val="000000"/>
          <w:sz w:val="24"/>
          <w:szCs w:val="24"/>
        </w:rPr>
        <w:t>„Wykonawcą”</w:t>
      </w:r>
      <w:r>
        <w:rPr>
          <w:rFonts w:ascii="Cambria" w:hAnsi="Cambria"/>
          <w:b/>
          <w:bCs/>
          <w:i/>
          <w:iCs/>
          <w:color w:val="000000"/>
          <w:sz w:val="24"/>
          <w:szCs w:val="24"/>
        </w:rPr>
        <w:t xml:space="preserve">, </w:t>
      </w:r>
      <w:r>
        <w:rPr>
          <w:rFonts w:ascii="Cambria" w:hAnsi="Cambria"/>
          <w:color w:val="000000"/>
          <w:sz w:val="24"/>
          <w:szCs w:val="24"/>
        </w:rPr>
        <w:t>reprezentowaną/-ym przez … działającą/-ego na podstawie pełnomocnictwa, stanowiącego załącznik do umowy</w:t>
      </w:r>
      <w:r>
        <w:rPr>
          <w:rStyle w:val="FootnoteReference"/>
          <w:rFonts w:ascii="Cambria" w:hAnsi="Cambria"/>
          <w:color w:val="000000"/>
          <w:sz w:val="24"/>
          <w:szCs w:val="24"/>
        </w:rPr>
        <w:footnoteReference w:id="4"/>
      </w:r>
      <w:r>
        <w:rPr>
          <w:rFonts w:ascii="Cambria" w:hAnsi="Cambria"/>
          <w:color w:val="000000"/>
          <w:sz w:val="24"/>
          <w:szCs w:val="24"/>
        </w:rPr>
        <w:t xml:space="preserve">, </w:t>
      </w:r>
    </w:p>
    <w:p>
      <w:pPr>
        <w:pStyle w:val="Default"/>
        <w:spacing w:lineRule="auto" w:line="276"/>
        <w:jc w:val="both"/>
        <w:rPr>
          <w:rFonts w:ascii="Cambria" w:hAnsi="Cambria"/>
          <w:color w:val="000000"/>
          <w:sz w:val="24"/>
          <w:szCs w:val="24"/>
        </w:rPr>
      </w:pPr>
      <w:r>
        <w:rPr>
          <w:rFonts w:ascii="Cambria" w:hAnsi="Cambria"/>
          <w:color w:val="000000"/>
          <w:sz w:val="24"/>
          <w:szCs w:val="24"/>
        </w:rPr>
        <w:t xml:space="preserve">wspólnie zwanymi dalej </w:t>
      </w:r>
      <w:r>
        <w:rPr>
          <w:rFonts w:ascii="Cambria" w:hAnsi="Cambria"/>
          <w:b/>
          <w:bCs/>
          <w:color w:val="000000"/>
          <w:sz w:val="24"/>
          <w:szCs w:val="24"/>
        </w:rPr>
        <w:t>„Stronami”</w:t>
      </w:r>
      <w:r>
        <w:rPr>
          <w:rFonts w:ascii="Cambria" w:hAnsi="Cambria"/>
          <w:color w:val="000000"/>
          <w:sz w:val="24"/>
          <w:szCs w:val="24"/>
        </w:rPr>
        <w:t xml:space="preserve">, </w:t>
      </w:r>
    </w:p>
    <w:p>
      <w:pPr>
        <w:pStyle w:val="Normal"/>
        <w:spacing w:lineRule="auto" w:line="276"/>
        <w:rPr>
          <w:rFonts w:ascii="Cambria" w:hAnsi="Cambria"/>
          <w:color w:val="000000"/>
          <w:sz w:val="24"/>
          <w:szCs w:val="24"/>
        </w:rPr>
      </w:pPr>
      <w:r>
        <w:rPr>
          <w:rFonts w:ascii="Cambria" w:hAnsi="Cambria"/>
          <w:color w:val="000000"/>
          <w:sz w:val="24"/>
          <w:szCs w:val="24"/>
        </w:rPr>
        <w:t>o następującej treści:</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Przedmiot umowy </w:t>
      </w:r>
    </w:p>
    <w:p>
      <w:pPr>
        <w:pStyle w:val="ListParagraph"/>
        <w:numPr>
          <w:ilvl w:val="2"/>
          <w:numId w:val="20"/>
        </w:numPr>
        <w:spacing w:lineRule="auto" w:line="276" w:before="0" w:after="0"/>
        <w:ind w:hanging="426" w:start="426"/>
        <w:contextualSpacing/>
        <w:rPr>
          <w:rFonts w:ascii="Cambria" w:hAnsi="Cambria" w:eastAsia="CIDFont+F2" w:cs="CIDFont+F2"/>
          <w:color w:val="00000A"/>
          <w:sz w:val="24"/>
          <w:szCs w:val="24"/>
          <w:lang w:eastAsia="pl-PL"/>
        </w:rPr>
      </w:pPr>
      <w:r>
        <w:rPr>
          <w:rFonts w:ascii="Cambria" w:hAnsi="Cambria"/>
          <w:sz w:val="24"/>
          <w:szCs w:val="24"/>
        </w:rPr>
        <w:t xml:space="preserve">Przedmiot umowy </w:t>
      </w:r>
      <w:r>
        <w:rPr>
          <w:rFonts w:eastAsia="CIDFont+F2" w:cs="CIDFont+F2" w:ascii="Cambria" w:hAnsi="Cambria"/>
          <w:color w:val="00000A"/>
          <w:sz w:val="24"/>
          <w:szCs w:val="24"/>
          <w:lang w:eastAsia="pl-PL"/>
        </w:rPr>
        <w:t xml:space="preserve">obejmuje odbiór odpadów komunalnych z nieruchomości niezamieszkałych: </w:t>
      </w:r>
      <w:r>
        <w:rPr>
          <w:rFonts w:eastAsia="CIDFont+F2" w:cs="CIDFont+F2" w:ascii="Cambria" w:hAnsi="Cambria"/>
          <w:i/>
          <w:iCs/>
          <w:color w:val="00000A"/>
          <w:sz w:val="24"/>
          <w:szCs w:val="24"/>
          <w:lang w:eastAsia="pl-PL"/>
        </w:rPr>
        <w:t>/jednostka/………………………………….,</w:t>
      </w:r>
    </w:p>
    <w:p>
      <w:pPr>
        <w:pStyle w:val="ListParagraph"/>
        <w:numPr>
          <w:ilvl w:val="2"/>
          <w:numId w:val="20"/>
        </w:numPr>
        <w:spacing w:lineRule="auto" w:line="276" w:before="0" w:after="0"/>
        <w:ind w:hanging="426" w:start="426"/>
        <w:contextualSpacing/>
        <w:rPr>
          <w:rFonts w:ascii="Cambria" w:hAnsi="Cambria" w:eastAsia="CIDFont+F2" w:cs="CIDFont+F2"/>
          <w:color w:val="00000A"/>
          <w:sz w:val="24"/>
          <w:szCs w:val="24"/>
          <w:lang w:eastAsia="pl-PL"/>
        </w:rPr>
      </w:pPr>
      <w:r>
        <w:rPr>
          <w:rFonts w:eastAsia="CIDFont+F2" w:cs="CIDFont+F2" w:ascii="Cambria" w:hAnsi="Cambria"/>
          <w:color w:val="00000A"/>
          <w:sz w:val="24"/>
          <w:szCs w:val="24"/>
          <w:lang w:eastAsia="pl-PL"/>
        </w:rPr>
        <w:t>Przedmiot zamówienia obejmuje transport odebranych odpadów do instalacji przetwarzania odpadów i instalacji odzysku i unieszkodliwiania odpadów - Zakładu Zagospodarowania Odpadów Komunalnych w Adamkach k. Radzynia Podlaskiego, Biała 185b, 21-300 Radzyń Podlaski (zagospodarowanie odpadów nie stanowi przedmiotu umowy. Koszt związany z zagospodarowaniem odpadów ponosi Zamawiający na podstawie umowy ZZOK w Adamkach).</w:t>
      </w:r>
    </w:p>
    <w:p>
      <w:pPr>
        <w:pStyle w:val="Ciemnalistaakcent51"/>
        <w:numPr>
          <w:ilvl w:val="0"/>
          <w:numId w:val="23"/>
        </w:numPr>
        <w:spacing w:lineRule="auto" w:line="276" w:before="20" w:after="40"/>
        <w:ind w:hanging="426" w:start="426"/>
        <w:contextualSpacing/>
        <w:jc w:val="both"/>
        <w:rPr>
          <w:rFonts w:ascii="Cambria" w:hAnsi="Cambria"/>
          <w:b/>
        </w:rPr>
      </w:pPr>
      <w:r>
        <w:rPr>
          <w:rFonts w:ascii="Cambria" w:hAnsi="Cambria"/>
          <w:b/>
        </w:rPr>
        <w:t xml:space="preserve">Szacunkowa maksymalna ilość wytwarzanych odpadów w okresie trwania zamówienia to  </w:t>
      </w:r>
      <w:del w:id="6" w:author="Magdalena" w:date="2023-12-01T20:53:00Z">
        <w:r>
          <w:rPr>
            <w:rFonts w:ascii="Cambria" w:hAnsi="Cambria"/>
            <w:b/>
          </w:rPr>
          <w:delText xml:space="preserve">… </w:delText>
        </w:r>
      </w:del>
      <w:ins w:id="7" w:author="Magdalena" w:date="2023-12-01T20:53:00Z">
        <w:r>
          <w:rPr>
            <w:rFonts w:ascii="Cambria" w:hAnsi="Cambria"/>
            <w:b/>
          </w:rPr>
          <w:t xml:space="preserve">80 </w:t>
        </w:r>
      </w:ins>
      <w:r>
        <w:rPr>
          <w:rFonts w:ascii="Cambria" w:hAnsi="Cambria"/>
          <w:b/>
        </w:rPr>
        <w:t xml:space="preserve">Mg. Zamawiający przewiduje, że minimalna ilość odpadów podlegająca odebraniu to: </w:t>
      </w:r>
      <w:del w:id="8" w:author="Magdalena" w:date="2023-12-01T20:53:00Z">
        <w:r>
          <w:rPr>
            <w:rFonts w:ascii="Cambria" w:hAnsi="Cambria"/>
            <w:b/>
          </w:rPr>
          <w:delText xml:space="preserve">… </w:delText>
        </w:r>
      </w:del>
      <w:ins w:id="9" w:author="Magdalena" w:date="2023-12-01T20:53:00Z">
        <w:r>
          <w:rPr>
            <w:rFonts w:ascii="Cambria" w:hAnsi="Cambria"/>
            <w:b/>
          </w:rPr>
          <w:t xml:space="preserve">40 </w:t>
        </w:r>
      </w:ins>
      <w:r>
        <w:rPr>
          <w:rFonts w:ascii="Cambria" w:hAnsi="Cambria"/>
          <w:b/>
        </w:rPr>
        <w:t xml:space="preserve">Mg. </w:t>
      </w:r>
    </w:p>
    <w:p>
      <w:pPr>
        <w:pStyle w:val="Ciemnalistaakcent51"/>
        <w:numPr>
          <w:ilvl w:val="0"/>
          <w:numId w:val="23"/>
        </w:numPr>
        <w:spacing w:lineRule="auto" w:line="276" w:before="20" w:after="40"/>
        <w:ind w:hanging="426" w:start="426"/>
        <w:contextualSpacing/>
        <w:jc w:val="both"/>
        <w:rPr>
          <w:rFonts w:ascii="Cambria" w:hAnsi="Cambria"/>
          <w:b/>
        </w:rPr>
      </w:pPr>
      <w:r>
        <w:rPr>
          <w:rFonts w:cs="Cambria" w:ascii="Cambria" w:hAnsi="Cambria"/>
          <w:color w:val="000000"/>
        </w:rPr>
        <w:t>Szczegółowy opis przedmiotu zamówienia został zawarty w załączniku do SWZ i stanowi integralną część niniejszej umowy.</w:t>
      </w:r>
    </w:p>
    <w:p>
      <w:pPr>
        <w:pStyle w:val="Ciemnalistaakcent51"/>
        <w:numPr>
          <w:ilvl w:val="0"/>
          <w:numId w:val="23"/>
        </w:numPr>
        <w:spacing w:lineRule="auto" w:line="276" w:before="20" w:after="40"/>
        <w:contextualSpacing/>
        <w:jc w:val="both"/>
        <w:rPr>
          <w:rFonts w:ascii="Cambria" w:hAnsi="Cambria"/>
          <w:bCs/>
        </w:rPr>
      </w:pPr>
      <w:r>
        <w:rPr>
          <w:rFonts w:ascii="Cambria" w:hAnsi="Cambria"/>
          <w:bCs/>
        </w:rPr>
        <w:t>Wykonawca oświadcza, że posiada niezbędne wpisy do rejestrów i zezwolenia wymagane do wykonania Przedmiotu Umowy.</w:t>
      </w:r>
      <w:r>
        <w:rPr>
          <w:rFonts w:eastAsia="Times New Roman" w:ascii="Cambria" w:hAnsi="Cambria"/>
          <w:bCs/>
          <w:sz w:val="20"/>
          <w:szCs w:val="20"/>
          <w:lang w:eastAsia="pl-PL"/>
        </w:rPr>
        <w:t xml:space="preserve"> </w:t>
      </w:r>
      <w:r>
        <w:rPr>
          <w:rFonts w:ascii="Cambria" w:hAnsi="Cambria"/>
          <w:bCs/>
        </w:rPr>
        <w:t xml:space="preserve">Wykonawca zobowiązuje się do spełniania powyższych wymagań przez cały okres realizacji Umowy.  </w:t>
      </w:r>
    </w:p>
    <w:p>
      <w:pPr>
        <w:pStyle w:val="Ciemnalistaakcent51"/>
        <w:numPr>
          <w:ilvl w:val="0"/>
          <w:numId w:val="23"/>
        </w:numPr>
        <w:spacing w:lineRule="auto" w:line="276" w:before="20" w:after="40"/>
        <w:contextualSpacing/>
        <w:jc w:val="both"/>
        <w:rPr>
          <w:rFonts w:ascii="Cambria" w:hAnsi="Cambria"/>
          <w:bCs/>
        </w:rPr>
      </w:pPr>
      <w:r>
        <w:rPr>
          <w:rFonts w:ascii="Cambria" w:hAnsi="Cambria"/>
          <w:bCs/>
        </w:rPr>
        <w:t>Wykonawca zobowiązany jest do przedstawienia wpisów do rejestrów i zezwoleń na każde wezwanie Zamawiającego w terminie 7 dni od dnia wezwania, pod rygorem odstąpienia przez Zamawiającego od umowy z winy Wykonawcy. W tym przypadku Zamawiający może odstąpić od umowy w terminie 30 dni od dnia upływu 14-dniowego terminu liczonego od dnia wezwania.</w:t>
      </w:r>
    </w:p>
    <w:p>
      <w:pPr>
        <w:pStyle w:val="Ciemnalistaakcent51"/>
        <w:numPr>
          <w:ilvl w:val="0"/>
          <w:numId w:val="23"/>
        </w:numPr>
        <w:spacing w:lineRule="auto" w:line="276" w:before="20" w:after="40"/>
        <w:contextualSpacing/>
        <w:jc w:val="both"/>
        <w:rPr>
          <w:rFonts w:ascii="Cambria" w:hAnsi="Cambria"/>
          <w:bCs/>
        </w:rPr>
      </w:pPr>
      <w:r>
        <w:rPr>
          <w:rFonts w:ascii="Cambria" w:hAnsi="Cambria"/>
          <w:bCs/>
        </w:rPr>
        <w:t xml:space="preserve">W przypadku, gdy wpisy do rejestrów i zezwolenia tracą moc obowiązującą, Wykonawca obowiązany jest do uzyskania nowych wpisów lub zezwoleń oraz przekazania kopii tych dokumentów Zamawiającemu najpóźniej w następnym dniu po utracie mocy obowiązującej poprzednich, </w:t>
      </w:r>
      <w:bookmarkStart w:id="0" w:name="_Hlk118712199"/>
      <w:r>
        <w:rPr>
          <w:rFonts w:ascii="Cambria" w:hAnsi="Cambria"/>
          <w:bCs/>
        </w:rPr>
        <w:t>pod rygorem odstąpienia przez Zamawiającego od umowy z winy Wykonawcy. W tym przypadku Zamawiający może odstąpić od umowy w terminie 30 dni od dnia powzięcia informacji o zaistnieniu powyższych okoliczności.</w:t>
      </w:r>
      <w:bookmarkEnd w:id="0"/>
    </w:p>
    <w:p>
      <w:pPr>
        <w:pStyle w:val="Ciemnalistaakcent51"/>
        <w:numPr>
          <w:ilvl w:val="0"/>
          <w:numId w:val="23"/>
        </w:numPr>
        <w:spacing w:lineRule="auto" w:line="276" w:before="20" w:after="40"/>
        <w:contextualSpacing/>
        <w:jc w:val="both"/>
        <w:rPr>
          <w:rFonts w:ascii="Cambria" w:hAnsi="Cambria"/>
          <w:bCs/>
        </w:rPr>
      </w:pPr>
      <w:r>
        <w:rPr>
          <w:rFonts w:ascii="Cambria" w:hAnsi="Cambria"/>
          <w:bCs/>
        </w:rPr>
        <w:t>Wykonawca oświadcza, że posiada potencjał techniczny niezbędny do wykonania Umowy, tj. posiada odpowiednią ilość oraz rodzaj środków transportu do realizacji Przedmiotu Umowy.</w:t>
      </w:r>
    </w:p>
    <w:p>
      <w:pPr>
        <w:pStyle w:val="Ciemnalistaakcent51"/>
        <w:spacing w:lineRule="auto" w:line="276" w:before="20" w:after="40"/>
        <w:ind w:start="360"/>
        <w:contextualSpacing/>
        <w:jc w:val="both"/>
        <w:rPr>
          <w:rFonts w:ascii="Cambria" w:hAnsi="Cambria"/>
          <w:bCs/>
        </w:rPr>
      </w:pPr>
      <w:r>
        <w:rPr>
          <w:rFonts w:ascii="Cambria" w:hAnsi="Cambria"/>
          <w:bCs/>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2</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Termin wykonania przedmiotu umowy </w:t>
      </w:r>
    </w:p>
    <w:p>
      <w:pPr>
        <w:pStyle w:val="Normal"/>
        <w:numPr>
          <w:ilvl w:val="3"/>
          <w:numId w:val="21"/>
        </w:numPr>
        <w:spacing w:lineRule="auto" w:line="276"/>
        <w:ind w:hanging="426" w:start="426"/>
        <w:jc w:val="both"/>
        <w:rPr>
          <w:rFonts w:ascii="Cambria" w:hAnsi="Cambria" w:cs="Cambria"/>
          <w:color w:val="000000"/>
          <w:sz w:val="24"/>
          <w:szCs w:val="24"/>
        </w:rPr>
      </w:pPr>
      <w:r>
        <w:rPr>
          <w:rFonts w:cs="Cambria" w:ascii="Cambria" w:hAnsi="Cambria"/>
          <w:color w:val="000000"/>
          <w:sz w:val="24"/>
          <w:szCs w:val="24"/>
        </w:rPr>
        <w:t xml:space="preserve">Strony ustalają termin realizacji przedmiotu umowy w zakresie odbierania </w:t>
        <w:br/>
        <w:t xml:space="preserve">i transportu odpadów: </w:t>
      </w:r>
      <w:bookmarkStart w:id="1" w:name="_Hlk118790887"/>
      <w:r>
        <w:rPr>
          <w:rFonts w:cs="Cambria" w:ascii="Cambria" w:hAnsi="Cambria"/>
          <w:b/>
          <w:bCs/>
          <w:color w:val="000000"/>
          <w:sz w:val="24"/>
          <w:szCs w:val="24"/>
        </w:rPr>
        <w:t>od dnia 1 stycznia 202</w:t>
      </w:r>
      <w:r>
        <w:rPr>
          <w:rFonts w:cs="Cambria" w:ascii="Cambria" w:hAnsi="Cambria"/>
          <w:b/>
          <w:bCs/>
          <w:color w:val="000000"/>
          <w:sz w:val="24"/>
          <w:szCs w:val="24"/>
        </w:rPr>
        <w:t>6</w:t>
      </w:r>
      <w:r>
        <w:rPr>
          <w:rFonts w:cs="Cambria" w:ascii="Cambria" w:hAnsi="Cambria"/>
          <w:b/>
          <w:bCs/>
          <w:color w:val="000000"/>
          <w:sz w:val="24"/>
          <w:szCs w:val="24"/>
        </w:rPr>
        <w:t xml:space="preserve"> r. </w:t>
      </w:r>
      <w:r>
        <w:rPr>
          <w:rFonts w:cs="Cambria" w:ascii="Cambria" w:hAnsi="Cambria"/>
          <w:b/>
          <w:bCs/>
          <w:sz w:val="24"/>
          <w:szCs w:val="24"/>
        </w:rPr>
        <w:t>do dnia 31 grudnia 202</w:t>
      </w:r>
      <w:r>
        <w:rPr>
          <w:rFonts w:cs="Cambria" w:ascii="Cambria" w:hAnsi="Cambria"/>
          <w:b/>
          <w:bCs/>
          <w:sz w:val="24"/>
          <w:szCs w:val="24"/>
        </w:rPr>
        <w:t>7</w:t>
      </w:r>
      <w:r>
        <w:rPr>
          <w:rFonts w:cs="Cambria" w:ascii="Cambria" w:hAnsi="Cambria"/>
          <w:b/>
          <w:bCs/>
          <w:sz w:val="24"/>
          <w:szCs w:val="24"/>
        </w:rPr>
        <w:t xml:space="preserve"> r. lub do momentu wykonania świadczenia w zakresie maksymalnym przewidzianym w umowie - w zależności od tego co nastąpi szybciej.</w:t>
      </w:r>
      <w:bookmarkEnd w:id="1"/>
    </w:p>
    <w:p>
      <w:pPr>
        <w:pStyle w:val="List"/>
        <w:tabs>
          <w:tab w:val="clear" w:pos="720"/>
          <w:tab w:val="left" w:pos="-984" w:leader="none"/>
          <w:tab w:val="left" w:pos="-180" w:leader="none"/>
          <w:tab w:val="left" w:pos="426" w:leader="none"/>
          <w:tab w:val="left" w:pos="1260" w:leader="none"/>
          <w:tab w:val="left" w:pos="1980" w:leader="none"/>
          <w:tab w:val="left" w:pos="2700" w:leader="none"/>
          <w:tab w:val="left" w:pos="3420" w:leader="none"/>
          <w:tab w:val="left" w:pos="4140" w:leader="none"/>
          <w:tab w:val="left" w:pos="4860" w:leader="none"/>
          <w:tab w:val="left" w:pos="5580" w:leader="none"/>
          <w:tab w:val="left" w:pos="6300" w:leader="none"/>
          <w:tab w:val="left" w:pos="7020" w:leader="none"/>
        </w:tabs>
        <w:spacing w:lineRule="auto" w:line="276" w:before="0" w:after="0"/>
        <w:ind w:start="426"/>
        <w:jc w:val="both"/>
        <w:rPr>
          <w:rFonts w:ascii="Cambria" w:hAnsi="Cambria"/>
          <w:sz w:val="24"/>
          <w:szCs w:val="24"/>
        </w:rPr>
      </w:pPr>
      <w:r>
        <w:rPr>
          <w:rFonts w:ascii="Cambria" w:hAnsi="Cambria"/>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3</w:t>
      </w:r>
    </w:p>
    <w:p>
      <w:pPr>
        <w:pStyle w:val="Normal"/>
        <w:spacing w:lineRule="auto" w:line="276"/>
        <w:jc w:val="center"/>
        <w:rPr>
          <w:rFonts w:ascii="Cambria" w:hAnsi="Cambria"/>
          <w:color w:val="000000"/>
          <w:sz w:val="24"/>
          <w:szCs w:val="24"/>
        </w:rPr>
      </w:pPr>
      <w:r>
        <w:rPr>
          <w:rFonts w:ascii="Cambria" w:hAnsi="Cambria"/>
          <w:b/>
          <w:bCs/>
          <w:color w:val="000000"/>
          <w:sz w:val="24"/>
          <w:szCs w:val="24"/>
        </w:rPr>
        <w:t xml:space="preserve">Obowiązki Wykonawcy </w:t>
      </w:r>
    </w:p>
    <w:p>
      <w:pPr>
        <w:pStyle w:val="Normal"/>
        <w:numPr>
          <w:ilvl w:val="0"/>
          <w:numId w:val="6"/>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zobowiązuje się do wykonania przedmiotu umowy zgodnie </w:t>
        <w:br/>
        <w:t>z obowiązującymi   przepisami prawa, z zachowaniem należytej staranności wymaganej od profesjonalisty.</w:t>
      </w:r>
    </w:p>
    <w:p>
      <w:pPr>
        <w:pStyle w:val="Normal"/>
        <w:numPr>
          <w:ilvl w:val="0"/>
          <w:numId w:val="6"/>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Wykonawca zobowiązuje się do wykonywania wszystkich obowiązków wynikających z tej umowy w szczególności opisanych w SWZ i SOPZ, stanowiących załącznik nr 1 do umowy oraz ofertą Wykonawcy stanowiącą załącznik nr 2 do umowy.</w:t>
      </w:r>
    </w:p>
    <w:p>
      <w:pPr>
        <w:pStyle w:val="Normal"/>
        <w:numPr>
          <w:ilvl w:val="0"/>
          <w:numId w:val="6"/>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zobowiązuje się do przekazywania niezwłocznie informacji i dokumentów dotyczących realizacji przedmiotu umowy </w:t>
      </w:r>
      <w:r>
        <w:rPr>
          <w:rFonts w:cs="Cambria" w:ascii="Cambria" w:hAnsi="Cambria"/>
          <w:color w:val="000000"/>
          <w:sz w:val="24"/>
          <w:szCs w:val="24"/>
        </w:rPr>
        <w:t>zgodnie z określonymi przez Zamawiającego wymaganiami i odpowiednimi przepisami prawa</w:t>
      </w:r>
      <w:r>
        <w:rPr>
          <w:rFonts w:ascii="Cambria" w:hAnsi="Cambria"/>
          <w:color w:val="000000"/>
          <w:sz w:val="24"/>
          <w:szCs w:val="24"/>
        </w:rPr>
        <w:t>, jednak nie później niż w terminie 2 dni od dnia otrzymania zapytania.</w:t>
      </w:r>
    </w:p>
    <w:p>
      <w:pPr>
        <w:pStyle w:val="Normal"/>
        <w:numPr>
          <w:ilvl w:val="0"/>
          <w:numId w:val="6"/>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Wykonawca wyznaczy koordynatora umowy, z którym Zamawiający będzie mógł się   skontaktować bezpośrednio w dni robocze (od poniedziałku do piątku) w godzinach od 8:00 do 16:00. Koordynator będzie odpowiadał za nadzorowanie wykonania umowy ze strony Wykonawcy. Dane koordynatora wskazane są w § 13 ust. 3 umowy.</w:t>
      </w:r>
    </w:p>
    <w:p>
      <w:pPr>
        <w:pStyle w:val="Normal"/>
        <w:numPr>
          <w:ilvl w:val="0"/>
          <w:numId w:val="6"/>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Wykonawca zobowiązuje się do przestrzegania poufności co do informacji pozyskanych w związku z realizacją umowy, w szczególności do przestrzegania przepisów dotyczących ochrony danych osobowych (RODO). Wykonawca nie może wykorzystywać pozyskanych danych w żaden inny sposób lub w innym celu niż dla wykonania umowy, w szczególności zakazuje się   wykorzystywania danych w celach reklamowych lub marketingowych.</w:t>
      </w:r>
    </w:p>
    <w:p>
      <w:pPr>
        <w:pStyle w:val="Normal"/>
        <w:numPr>
          <w:ilvl w:val="0"/>
          <w:numId w:val="6"/>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b/>
          <w:bCs/>
          <w:color w:val="000000"/>
          <w:sz w:val="24"/>
          <w:szCs w:val="24"/>
        </w:rPr>
        <w:t>Wykonawca zobowiązuje się do posiadania ubezpieczenia OC z tytułu prowadzenia działalności gospodarczej</w:t>
      </w:r>
      <w:r>
        <w:rPr>
          <w:rFonts w:ascii="Cambria" w:hAnsi="Cambria"/>
          <w:color w:val="000000"/>
          <w:sz w:val="24"/>
          <w:szCs w:val="24"/>
        </w:rPr>
        <w:t xml:space="preserve"> na kwotę stanowiącą co najmniej równowartość wynagrodzenia umownego brutto, o którym mowa </w:t>
      </w:r>
      <w:r>
        <w:rPr>
          <w:rFonts w:ascii="Cambria" w:hAnsi="Cambria"/>
          <w:sz w:val="24"/>
          <w:szCs w:val="24"/>
        </w:rPr>
        <w:t xml:space="preserve">w § 8 ust. 3 </w:t>
      </w:r>
      <w:r>
        <w:rPr>
          <w:rFonts w:ascii="Cambria" w:hAnsi="Cambria"/>
          <w:color w:val="000000"/>
          <w:sz w:val="24"/>
          <w:szCs w:val="24"/>
        </w:rPr>
        <w:t xml:space="preserve">umowy, </w:t>
      </w:r>
      <w:r>
        <w:rPr>
          <w:rFonts w:ascii="Cambria" w:hAnsi="Cambria"/>
          <w:b/>
          <w:bCs/>
          <w:color w:val="000000"/>
          <w:sz w:val="24"/>
          <w:szCs w:val="24"/>
        </w:rPr>
        <w:t>ważnego przez cały okres realizacji zamówienia i zobowiązuje się w terminie 3 dni od podpisania umowy do przedłożenia Zamawiającemu kopii umowy ubezpieczania (lub polisy).</w:t>
      </w:r>
      <w:r>
        <w:rPr>
          <w:rFonts w:ascii="Cambria" w:hAnsi="Cambria"/>
          <w:color w:val="000000"/>
          <w:sz w:val="24"/>
          <w:szCs w:val="24"/>
        </w:rPr>
        <w:t xml:space="preserve"> W przypadku wygaśnięcia umowy ubezpieczenia przed zakończeniem realizacji przedmiotu umowy Wykonawca zobowiązuje się do zawarcia nowej umowy ubezpieczenia z zachowaniem ciągłości ubezpieczenia i przekazania Zamawiającemu kopii polisy ubezpieczeniowej na przedłużony okres. 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pPr>
        <w:pStyle w:val="Normal"/>
        <w:spacing w:lineRule="auto" w:line="276"/>
        <w:ind w:start="426"/>
        <w:jc w:val="both"/>
        <w:rPr>
          <w:rFonts w:ascii="Cambria" w:hAnsi="Cambria"/>
          <w:color w:val="000000"/>
          <w:sz w:val="24"/>
          <w:szCs w:val="24"/>
        </w:rPr>
      </w:pPr>
      <w:r>
        <w:rPr>
          <w:rFonts w:ascii="Cambria" w:hAnsi="Cambria"/>
          <w:color w:val="000000"/>
          <w:sz w:val="24"/>
          <w:szCs w:val="24"/>
        </w:rPr>
      </w:r>
    </w:p>
    <w:p>
      <w:pPr>
        <w:pStyle w:val="Normal"/>
        <w:jc w:val="center"/>
        <w:rPr>
          <w:rFonts w:ascii="Cambria" w:hAnsi="Cambria"/>
          <w:b/>
          <w:color w:val="000000"/>
          <w:sz w:val="24"/>
          <w:szCs w:val="24"/>
        </w:rPr>
      </w:pPr>
      <w:r>
        <w:rPr>
          <w:rFonts w:ascii="Cambria" w:hAnsi="Cambria"/>
          <w:b/>
          <w:color w:val="000000"/>
          <w:sz w:val="24"/>
          <w:szCs w:val="24"/>
        </w:rPr>
        <w:t xml:space="preserve">§ 4 </w:t>
      </w:r>
    </w:p>
    <w:p>
      <w:pPr>
        <w:pStyle w:val="Normal"/>
        <w:jc w:val="center"/>
        <w:rPr>
          <w:rFonts w:ascii="Cambria" w:hAnsi="Cambria" w:eastAsia="Calibri" w:cs="ArialNarrow,Bold"/>
          <w:b/>
          <w:bCs/>
          <w:sz w:val="24"/>
          <w:szCs w:val="24"/>
        </w:rPr>
      </w:pPr>
      <w:r>
        <w:rPr>
          <w:rFonts w:eastAsia="Calibri" w:cs="ArialNarrow,Bold" w:ascii="Cambria" w:hAnsi="Cambria"/>
          <w:b/>
          <w:bCs/>
          <w:sz w:val="24"/>
          <w:szCs w:val="24"/>
        </w:rPr>
        <w:t>Klauzula zatrudnienia</w:t>
      </w:r>
    </w:p>
    <w:p>
      <w:pPr>
        <w:pStyle w:val="Ciemnalistaakcent51"/>
        <w:numPr>
          <w:ilvl w:val="0"/>
          <w:numId w:val="14"/>
        </w:numPr>
        <w:spacing w:lineRule="auto" w:line="276"/>
        <w:ind w:hanging="426" w:start="426"/>
        <w:jc w:val="both"/>
        <w:rPr>
          <w:rFonts w:ascii="Cambria" w:hAnsi="Cambria" w:cs="Arial"/>
          <w:b/>
        </w:rPr>
      </w:pPr>
      <w:r>
        <w:rPr>
          <w:rFonts w:cs="Arial" w:ascii="Cambria" w:hAnsi="Cambria"/>
        </w:rPr>
        <w:t xml:space="preserve">Zamawiający wymaga zatrudnienia na podstawie umowy o pracę przez Wykonawcę lub podwykonawcę osób wykonujących wskazane poniżej czynności w trakcie realizacji zamówienia: </w:t>
      </w:r>
    </w:p>
    <w:p>
      <w:pPr>
        <w:pStyle w:val="redniasiatka1akcent22"/>
        <w:numPr>
          <w:ilvl w:val="0"/>
          <w:numId w:val="19"/>
        </w:numPr>
        <w:tabs>
          <w:tab w:val="clear" w:pos="720"/>
          <w:tab w:val="left" w:pos="0" w:leader="none"/>
          <w:tab w:val="left" w:pos="709" w:leader="none"/>
        </w:tabs>
        <w:suppressAutoHyphens w:val="true"/>
        <w:spacing w:lineRule="auto" w:line="276"/>
        <w:ind w:hanging="283" w:start="709"/>
        <w:rPr>
          <w:rFonts w:ascii="Cambria" w:hAnsi="Cambria" w:eastAsia="Cambria" w:cs="Cambria"/>
          <w:b/>
          <w:color w:val="000000"/>
          <w:sz w:val="24"/>
          <w:szCs w:val="24"/>
        </w:rPr>
      </w:pPr>
      <w:r>
        <w:rPr>
          <w:rFonts w:eastAsia="Cambria" w:cs="Cambria" w:ascii="Cambria" w:hAnsi="Cambria"/>
          <w:b/>
          <w:color w:val="000000"/>
          <w:sz w:val="24"/>
          <w:szCs w:val="24"/>
        </w:rPr>
        <w:t xml:space="preserve">koordynowanie zadań Wykonawcy w zakresie realizacji zamówienia, </w:t>
        <w:br/>
        <w:t>w szczególności nadzór nad właściwą realizacją usługi,</w:t>
      </w:r>
    </w:p>
    <w:p>
      <w:pPr>
        <w:pStyle w:val="redniasiatka1akcent22"/>
        <w:numPr>
          <w:ilvl w:val="0"/>
          <w:numId w:val="19"/>
        </w:numPr>
        <w:tabs>
          <w:tab w:val="clear" w:pos="720"/>
          <w:tab w:val="left" w:pos="0" w:leader="none"/>
          <w:tab w:val="left" w:pos="709" w:leader="none"/>
        </w:tabs>
        <w:suppressAutoHyphens w:val="true"/>
        <w:spacing w:lineRule="auto" w:line="276" w:before="0" w:after="0"/>
        <w:ind w:hanging="283" w:start="709"/>
        <w:contextualSpacing w:val="false"/>
        <w:rPr>
          <w:rFonts w:ascii="Cambria" w:hAnsi="Cambria" w:eastAsia="Cambria" w:cs="Cambria"/>
          <w:b/>
          <w:color w:val="000000"/>
          <w:sz w:val="24"/>
          <w:szCs w:val="24"/>
        </w:rPr>
      </w:pPr>
      <w:r>
        <w:rPr>
          <w:rFonts w:eastAsia="Cambria" w:cs="Cambria" w:ascii="Cambria" w:hAnsi="Cambria"/>
          <w:b/>
          <w:color w:val="000000"/>
          <w:sz w:val="24"/>
          <w:szCs w:val="24"/>
        </w:rPr>
        <w:t>kierowania pojazdami specjalistycznymi służącymi do wykonania zamówienia.</w:t>
      </w:r>
    </w:p>
    <w:p>
      <w:pPr>
        <w:pStyle w:val="Ciemnalistaakcent51"/>
        <w:numPr>
          <w:ilvl w:val="0"/>
          <w:numId w:val="14"/>
        </w:numPr>
        <w:spacing w:lineRule="auto" w:line="276"/>
        <w:ind w:hanging="426" w:start="426"/>
        <w:jc w:val="both"/>
        <w:rPr>
          <w:rFonts w:ascii="Cambria" w:hAnsi="Cambria" w:cs="Arial"/>
        </w:rPr>
      </w:pPr>
      <w:r>
        <w:rPr>
          <w:rFonts w:cs="Arial" w:ascii="Cambria" w:hAnsi="Cambria"/>
        </w:rPr>
        <w:t xml:space="preserve">W trakcie realizacji zamówienia Zamawiający uprawniony jest do wykonywania czynności kontrolnych </w:t>
      </w:r>
      <w:r>
        <w:rPr>
          <w:rFonts w:cs="Arial" w:ascii="Cambria" w:hAnsi="Cambria"/>
          <w:color w:val="000000"/>
        </w:rPr>
        <w:t>wobec Wykonawcy odnośnie</w:t>
      </w:r>
      <w:r>
        <w:rPr>
          <w:rFonts w:cs="Arial" w:ascii="Cambria" w:hAnsi="Cambria"/>
        </w:rPr>
        <w:t xml:space="preserve"> spełniania przez Wykonawcę lub podwykonawcę wymogu zatrudnienia na podstawie umowy o pracę osób wykonujących wskazane w ust. 1 czynności. Zamawiający uprawniony jest w szczególności do: </w:t>
      </w:r>
    </w:p>
    <w:p>
      <w:pPr>
        <w:pStyle w:val="Ciemnalistaakcent51"/>
        <w:numPr>
          <w:ilvl w:val="0"/>
          <w:numId w:val="15"/>
        </w:numPr>
        <w:spacing w:lineRule="auto" w:line="276"/>
        <w:ind w:hanging="294" w:start="720"/>
        <w:jc w:val="both"/>
        <w:rPr>
          <w:rFonts w:ascii="Cambria" w:hAnsi="Cambria" w:cs="Arial"/>
        </w:rPr>
      </w:pPr>
      <w:r>
        <w:rPr>
          <w:rFonts w:cs="Arial" w:ascii="Cambria" w:hAnsi="Cambria"/>
        </w:rPr>
        <w:t>żądania oświadczeń i dokumentów w zakresie potwierdzenia spełniania ww. wymogów i dokonywania ich oceny,</w:t>
      </w:r>
    </w:p>
    <w:p>
      <w:pPr>
        <w:pStyle w:val="Ciemnalistaakcent51"/>
        <w:numPr>
          <w:ilvl w:val="0"/>
          <w:numId w:val="15"/>
        </w:numPr>
        <w:spacing w:lineRule="auto" w:line="276"/>
        <w:ind w:hanging="294" w:start="720"/>
        <w:jc w:val="both"/>
        <w:rPr>
          <w:rFonts w:ascii="Cambria" w:hAnsi="Cambria" w:cs="Arial"/>
        </w:rPr>
      </w:pPr>
      <w:r>
        <w:rPr>
          <w:rFonts w:cs="Arial" w:ascii="Cambria" w:hAnsi="Cambria"/>
        </w:rPr>
        <w:t>żądania wyjaśnień w przypadku wątpliwości w zakresie potwierdzenia spełniania ww. wymogów,</w:t>
      </w:r>
    </w:p>
    <w:p>
      <w:pPr>
        <w:pStyle w:val="Ciemnalistaakcent51"/>
        <w:numPr>
          <w:ilvl w:val="0"/>
          <w:numId w:val="15"/>
        </w:numPr>
        <w:spacing w:lineRule="auto" w:line="276"/>
        <w:ind w:hanging="294" w:start="720"/>
        <w:jc w:val="both"/>
        <w:rPr>
          <w:rFonts w:ascii="Cambria" w:hAnsi="Cambria" w:cs="Arial"/>
        </w:rPr>
      </w:pPr>
      <w:r>
        <w:rPr>
          <w:rFonts w:cs="Arial" w:ascii="Cambria" w:hAnsi="Cambria"/>
        </w:rPr>
        <w:t>przeprowadzania kontroli na miejscu wykonywania świadczenia.</w:t>
      </w:r>
    </w:p>
    <w:p>
      <w:pPr>
        <w:pStyle w:val="Ciemnalistaakcent51"/>
        <w:numPr>
          <w:ilvl w:val="0"/>
          <w:numId w:val="14"/>
        </w:numPr>
        <w:spacing w:lineRule="auto" w:line="276"/>
        <w:ind w:hanging="426" w:start="426"/>
        <w:jc w:val="both"/>
        <w:rPr>
          <w:rFonts w:ascii="Cambria" w:hAnsi="Cambria" w:cs="Arial"/>
        </w:rPr>
      </w:pPr>
      <w:r>
        <w:rPr>
          <w:rFonts w:cs="Arial" w:ascii="Cambria" w:hAnsi="Cambria"/>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Ciemnalistaakcent51"/>
        <w:numPr>
          <w:ilvl w:val="0"/>
          <w:numId w:val="16"/>
        </w:numPr>
        <w:spacing w:lineRule="auto" w:line="276"/>
        <w:jc w:val="both"/>
        <w:rPr>
          <w:rFonts w:ascii="Cambria" w:hAnsi="Cambria" w:cs="Arial"/>
          <w:i/>
          <w:i/>
        </w:rPr>
      </w:pPr>
      <w:r>
        <w:rPr>
          <w:rFonts w:cs="Arial" w:ascii="Cambria" w:hAnsi="Cambria"/>
          <w:b/>
          <w:i/>
        </w:rPr>
        <w:t xml:space="preserve">oświadczenie Wykonawcy lub podwykonawcy </w:t>
      </w:r>
      <w:r>
        <w:rPr>
          <w:rFonts w:cs="Arial" w:ascii="Cambria" w:hAnsi="Cambria"/>
          <w:i/>
        </w:rPr>
        <w:t>o zatrudnieniu na podstawie umowy o pracę osób wykonujących czynności, których dotyczy wezwanie Zamawiającego.</w:t>
      </w:r>
      <w:r>
        <w:rPr>
          <w:rFonts w:cs="Arial" w:ascii="Cambria" w:hAnsi="Cambria"/>
          <w:b/>
          <w:i/>
        </w:rPr>
        <w:t xml:space="preserve"> </w:t>
      </w:r>
      <w:r>
        <w:rPr>
          <w:rFonts w:cs="Arial" w:ascii="Cambria" w:hAnsi="Cambria"/>
          <w: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pPr>
        <w:pStyle w:val="Ciemnalistaakcent51"/>
        <w:numPr>
          <w:ilvl w:val="0"/>
          <w:numId w:val="14"/>
        </w:numPr>
        <w:spacing w:lineRule="auto" w:line="276"/>
        <w:ind w:hanging="426" w:start="426"/>
        <w:jc w:val="both"/>
        <w:rPr>
          <w:rFonts w:ascii="Cambria" w:hAnsi="Cambria" w:cs="Arial"/>
        </w:rPr>
      </w:pPr>
      <w:r>
        <w:rPr>
          <w:rFonts w:cs="Arial" w:ascii="Cambria" w:hAnsi="Cambria"/>
        </w:rPr>
        <w:t>Z tytułu niespełnienia przez W</w:t>
      </w:r>
      <w:r>
        <w:rPr>
          <w:rFonts w:cs="Arial" w:ascii="Cambria" w:hAnsi="Cambria"/>
          <w:color w:val="000000"/>
        </w:rPr>
        <w:t xml:space="preserve">ykonawcę lub podwykonawcę wymogu zatrudnienia na podstawie umowy o pracę osób wykonujących wskazane w ust. 1 czynności Zamawiający przewiduje sankcję w postaci obowiązku zapłaty przez Wykonawcę kary umownej w wysokości </w:t>
      </w:r>
      <w:r>
        <w:rPr>
          <w:rFonts w:cs="Arial" w:ascii="Cambria" w:hAnsi="Cambria"/>
        </w:rPr>
        <w:t xml:space="preserve">określonej w § 9 ust. 2 pkt 8) i 9) </w:t>
      </w:r>
      <w:r>
        <w:rPr>
          <w:rFonts w:cs="Arial" w:ascii="Cambria" w:hAnsi="Cambria"/>
          <w:color w:val="000000"/>
        </w:rPr>
        <w:t xml:space="preserve">umowy w sprawie zamówienia publicznego. Niezłożenie przez Wykonawcę w wyznaczonym przez Zamawiającego terminie żądanych przez Zamawiającego dowodów w celu potwierdzenia spełnienia </w:t>
      </w:r>
      <w:r>
        <w:rPr>
          <w:rFonts w:cs="Arial" w:ascii="Cambria" w:hAnsi="Cambria"/>
        </w:rPr>
        <w:t>przez W</w:t>
      </w:r>
      <w:r>
        <w:rPr>
          <w:rFonts w:cs="Arial" w:ascii="Cambria" w:hAnsi="Cambria"/>
          <w:color w:val="000000"/>
        </w:rPr>
        <w:t xml:space="preserve">ykonawcę lub podwykonawcę wymogu zatrudnienia na podstawie umowy o pracę traktowane będzie jako </w:t>
      </w:r>
      <w:r>
        <w:rPr>
          <w:rFonts w:cs="Arial" w:ascii="Cambria" w:hAnsi="Cambria"/>
        </w:rPr>
        <w:t>niespełnienie przez W</w:t>
      </w:r>
      <w:r>
        <w:rPr>
          <w:rFonts w:cs="Arial" w:ascii="Cambria" w:hAnsi="Cambria"/>
          <w:color w:val="000000"/>
        </w:rPr>
        <w:t xml:space="preserve">ykonawcę lub podwykonawcę wymogu zatrudnienia na podstawie umowy o pracę osób wykonujących wskazane w punkcie 1 czynności. </w:t>
      </w:r>
    </w:p>
    <w:p>
      <w:pPr>
        <w:pStyle w:val="Ciemnalistaakcent51"/>
        <w:numPr>
          <w:ilvl w:val="0"/>
          <w:numId w:val="14"/>
        </w:numPr>
        <w:spacing w:lineRule="auto" w:line="276"/>
        <w:ind w:hanging="426" w:start="426"/>
        <w:jc w:val="both"/>
        <w:rPr>
          <w:rFonts w:ascii="Cambria" w:hAnsi="Cambria" w:cs="Arial"/>
        </w:rPr>
      </w:pPr>
      <w:r>
        <w:rPr>
          <w:rFonts w:cs="Arial" w:ascii="Cambria" w:hAnsi="Cambria"/>
          <w:color w:val="000000"/>
        </w:rPr>
        <w:t>W przypadku uzasadnionych wątpliwości co do przestrzegania prawa pracy przez Wykonawcę lub podwykonawcę, Zamawiający może zwrócić się o przeprowadzenie kontroli przez Państwową</w:t>
      </w:r>
      <w:r>
        <w:rPr>
          <w:rFonts w:cs="Arial" w:ascii="Cambria" w:hAnsi="Cambria"/>
        </w:rPr>
        <w:t xml:space="preserve"> Inspekcję Pracy.</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5</w:t>
      </w:r>
    </w:p>
    <w:p>
      <w:pPr>
        <w:pStyle w:val="Normal"/>
        <w:spacing w:lineRule="auto" w:line="276"/>
        <w:jc w:val="center"/>
        <w:rPr>
          <w:rFonts w:ascii="Cambria" w:hAnsi="Cambria"/>
          <w:color w:val="000000"/>
          <w:sz w:val="24"/>
          <w:szCs w:val="24"/>
        </w:rPr>
      </w:pPr>
      <w:r>
        <w:rPr>
          <w:rFonts w:ascii="Cambria" w:hAnsi="Cambria"/>
          <w:b/>
          <w:bCs/>
          <w:color w:val="000000"/>
          <w:sz w:val="24"/>
          <w:szCs w:val="24"/>
        </w:rPr>
        <w:t xml:space="preserve">Obowiązki Zamawiającego </w:t>
      </w:r>
    </w:p>
    <w:p>
      <w:pPr>
        <w:pStyle w:val="Normal"/>
        <w:numPr>
          <w:ilvl w:val="0"/>
          <w:numId w:val="7"/>
        </w:numPr>
        <w:spacing w:lineRule="auto" w:line="276"/>
        <w:ind w:hanging="284" w:start="284"/>
        <w:jc w:val="both"/>
        <w:rPr>
          <w:rFonts w:ascii="Cambria" w:hAnsi="Cambria"/>
          <w:color w:val="000000"/>
          <w:sz w:val="24"/>
          <w:szCs w:val="24"/>
        </w:rPr>
      </w:pPr>
      <w:r>
        <w:rPr>
          <w:rFonts w:ascii="Cambria" w:hAnsi="Cambria"/>
          <w:color w:val="000000"/>
          <w:sz w:val="24"/>
          <w:szCs w:val="24"/>
        </w:rPr>
        <w:t>Zamawiający zobowiązuje się do współpracy w celu wykonania umowy.</w:t>
      </w:r>
    </w:p>
    <w:p>
      <w:pPr>
        <w:pStyle w:val="Normal"/>
        <w:numPr>
          <w:ilvl w:val="0"/>
          <w:numId w:val="7"/>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Zamawiający zobowiązuje się do zapłaty Wykonawcy wynagrodzenia, na warunkach </w:t>
        <w:br/>
        <w:t xml:space="preserve">i terminach określonych w </w:t>
      </w:r>
      <w:r>
        <w:rPr>
          <w:rFonts w:ascii="Cambria" w:hAnsi="Cambria"/>
          <w:sz w:val="24"/>
          <w:szCs w:val="24"/>
        </w:rPr>
        <w:t xml:space="preserve">§ 8 niniejszej umowy. </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6</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Wymagane poziomy recyklingu, przygotowania </w:t>
        <w:br/>
        <w:t>do ponownego użycia i odzysku</w:t>
      </w:r>
    </w:p>
    <w:p>
      <w:pPr>
        <w:pStyle w:val="Normal"/>
        <w:spacing w:lineRule="auto" w:line="276"/>
        <w:jc w:val="both"/>
        <w:rPr>
          <w:rFonts w:ascii="Cambria" w:hAnsi="Cambria"/>
          <w:b/>
          <w:bCs/>
          <w:color w:val="000000"/>
          <w:sz w:val="24"/>
          <w:szCs w:val="24"/>
        </w:rPr>
      </w:pPr>
      <w:r>
        <w:rPr>
          <w:rFonts w:ascii="Cambria" w:hAnsi="Cambria"/>
          <w:color w:val="000000"/>
          <w:sz w:val="24"/>
          <w:szCs w:val="24"/>
        </w:rPr>
        <w:t>Wykonawca zobowiązany jest, aby odbiór i transport odpadów komunalnych odbywały się w sposób zapewniający osiągnięcie odpowiednich poziomów recyklingu, przygotowania do ponownego użycia i odzysku innymi metodami odpadów komunalnych, zgodnie z obowiązującymi w czasie trwania umowy aktami prawnymi oraz zgodnie z obowiązującym w czasie trwania umowy Regulaminem utrzymania czystości i porządku na terenie Gminy Komarówka Podlaska.</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7</w:t>
      </w:r>
    </w:p>
    <w:p>
      <w:pPr>
        <w:pStyle w:val="Normal"/>
        <w:spacing w:lineRule="auto" w:line="276"/>
        <w:jc w:val="center"/>
        <w:rPr>
          <w:rFonts w:ascii="Cambria" w:hAnsi="Cambria"/>
          <w:color w:val="000000"/>
          <w:sz w:val="24"/>
          <w:szCs w:val="24"/>
        </w:rPr>
      </w:pPr>
      <w:r>
        <w:rPr>
          <w:rFonts w:ascii="Cambria" w:hAnsi="Cambria"/>
          <w:b/>
          <w:bCs/>
          <w:color w:val="000000"/>
          <w:sz w:val="24"/>
          <w:szCs w:val="24"/>
        </w:rPr>
        <w:t xml:space="preserve">Raporty i sprawozdania </w:t>
      </w:r>
    </w:p>
    <w:p>
      <w:pPr>
        <w:pStyle w:val="Normal"/>
        <w:widowControl/>
        <w:spacing w:lineRule="auto" w:line="276"/>
        <w:ind w:hanging="10" w:start="10" w:end="3"/>
        <w:jc w:val="both"/>
        <w:rPr>
          <w:rFonts w:ascii="Cambria" w:hAnsi="Cambria" w:eastAsia="Calibri" w:cs="Calibri"/>
          <w:color w:val="000000"/>
          <w:sz w:val="24"/>
          <w:szCs w:val="24"/>
        </w:rPr>
      </w:pPr>
      <w:r>
        <w:rPr>
          <w:rFonts w:eastAsia="Calibri" w:cs="Tahoma" w:ascii="Cambria" w:hAnsi="Cambria"/>
          <w:color w:val="000000"/>
          <w:sz w:val="24"/>
          <w:szCs w:val="24"/>
        </w:rPr>
        <w:t>1</w:t>
      </w:r>
      <w:r>
        <w:rPr>
          <w:rFonts w:eastAsia="Calibri" w:cs="Calibri" w:ascii="Cambria" w:hAnsi="Cambria"/>
          <w:color w:val="000000"/>
          <w:sz w:val="24"/>
          <w:szCs w:val="24"/>
        </w:rPr>
        <w:t>. Wykonawca jest zobowiązany do sporządzania i przedkładania Zamawiającemu:</w:t>
      </w:r>
    </w:p>
    <w:p>
      <w:pPr>
        <w:pStyle w:val="Normal"/>
        <w:widowControl/>
        <w:spacing w:lineRule="auto" w:line="276"/>
        <w:jc w:val="both"/>
        <w:rPr>
          <w:rFonts w:ascii="Cambria" w:hAnsi="Cambria" w:eastAsia="Calibri" w:cs="Calibri"/>
          <w:color w:val="000000"/>
          <w:sz w:val="24"/>
          <w:szCs w:val="24"/>
        </w:rPr>
      </w:pPr>
      <w:r>
        <w:rPr>
          <w:rFonts w:eastAsia="Calibri" w:cs="Calibri" w:ascii="Cambria" w:hAnsi="Cambria"/>
          <w:color w:val="000000"/>
          <w:sz w:val="24"/>
          <w:szCs w:val="24"/>
        </w:rPr>
        <w:t xml:space="preserve">a) dokumentacji związanej z działalnością objętą zamówieniem, t.j. bieżącego prowadzenia ilościowej i jakościowej ewidencji odpadów zgodnie z przepisami ustawy z 14 grudnia 2012 r. o odpadach (Dz. U. z 2022 r. poz. 699 t.j.), </w:t>
      </w:r>
    </w:p>
    <w:p>
      <w:pPr>
        <w:pStyle w:val="Normal"/>
        <w:widowControl/>
        <w:spacing w:lineRule="auto" w:line="276"/>
        <w:jc w:val="both"/>
        <w:rPr>
          <w:rFonts w:ascii="Cambria" w:hAnsi="Cambria" w:eastAsia="Calibri" w:cs="Calibri"/>
          <w:color w:val="000000"/>
          <w:sz w:val="24"/>
          <w:szCs w:val="24"/>
        </w:rPr>
      </w:pPr>
      <w:r>
        <w:rPr>
          <w:rFonts w:eastAsia="Calibri" w:cs="Calibri" w:ascii="Cambria" w:hAnsi="Cambria"/>
          <w:color w:val="000000"/>
          <w:sz w:val="24"/>
          <w:szCs w:val="24"/>
        </w:rPr>
        <w:t xml:space="preserve">b) przekazywania miesięcznych raportów odbioru odpadów z </w:t>
      </w:r>
      <w:r>
        <w:rPr>
          <w:rFonts w:eastAsia="Calibri" w:cs="Calibri" w:ascii="Cambria" w:hAnsi="Cambria"/>
          <w:i/>
          <w:iCs/>
          <w:color w:val="000000"/>
          <w:sz w:val="24"/>
          <w:szCs w:val="24"/>
        </w:rPr>
        <w:t>/jednostki/……</w:t>
      </w:r>
      <w:r>
        <w:rPr>
          <w:rFonts w:eastAsia="CIDFont+F2" w:cs="CIDFont+F2" w:ascii="Cambria" w:hAnsi="Cambria"/>
          <w:i/>
          <w:iCs/>
          <w:color w:val="000000"/>
          <w:sz w:val="24"/>
          <w:szCs w:val="24"/>
        </w:rPr>
        <w:t>,</w:t>
      </w:r>
    </w:p>
    <w:p>
      <w:pPr>
        <w:pStyle w:val="Normal"/>
        <w:widowControl/>
        <w:spacing w:lineRule="auto" w:line="276"/>
        <w:jc w:val="both"/>
        <w:rPr>
          <w:rFonts w:ascii="Cambria" w:hAnsi="Cambria" w:eastAsia="Calibri" w:cs="Calibri"/>
          <w:color w:val="000000"/>
          <w:sz w:val="24"/>
          <w:szCs w:val="24"/>
        </w:rPr>
      </w:pPr>
      <w:r>
        <w:rPr>
          <w:rFonts w:eastAsia="Calibri" w:cs="Calibri" w:ascii="Cambria" w:hAnsi="Cambria"/>
          <w:color w:val="000000"/>
          <w:sz w:val="24"/>
          <w:szCs w:val="24"/>
        </w:rPr>
        <w:t>c) przez cały okres trwania Umowy Wykonawca będzie przekazywał Zamawiającemu w ustawowych terminach sprawozdania wynikające z art. 9n ustawy z dnia 13 września 1996 roku o utrzymaniu czystości i porządku w gminach (Dz. U. 2022, poz. 1297 t.j.) oraz zgodnie z rozporządzeniem Ministra Środowiska z dnia 26 lipca 2018 r. w sprawie wzorów sprawozdań o odebranych i zebranych odpadach komunalnych, odebranych nieczystościach ciekłych oraz realizacji zadań z zakresu gospodarowania odpadami komunalnymi (t.j. Dz. U. z 2018 r., poz. 1627), lub w przypadku ich zmiany zgodnie z obowiązującymi przepisami prawa w trakcie trwania umowy.</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8</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Wynagrodzenie </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 xml:space="preserve">Wynagrodzenie Wykonawcy z tytułu realizacji usług objętych umową stanowić będzie </w:t>
      </w:r>
      <w:r>
        <w:rPr>
          <w:rFonts w:ascii="Cambria" w:hAnsi="Cambria"/>
          <w:b/>
          <w:sz w:val="24"/>
          <w:szCs w:val="24"/>
        </w:rPr>
        <w:t xml:space="preserve">iloczyn faktycznie odebranych odpadów komunalnych w Mg </w:t>
        <w:br/>
        <w:t>i ceny jednostkowej za odbiór i transport 1 Mg odpadów komunalnych z /</w:t>
      </w:r>
      <w:r>
        <w:rPr>
          <w:rFonts w:ascii="Cambria" w:hAnsi="Cambria"/>
          <w:b/>
          <w:i/>
          <w:iCs/>
          <w:sz w:val="24"/>
          <w:szCs w:val="24"/>
        </w:rPr>
        <w:t>jednostka/…...</w:t>
      </w:r>
    </w:p>
    <w:p>
      <w:pPr>
        <w:pStyle w:val="p1"/>
        <w:numPr>
          <w:ilvl w:val="1"/>
          <w:numId w:val="2"/>
        </w:numPr>
        <w:tabs>
          <w:tab w:val="clear" w:pos="720"/>
        </w:tabs>
        <w:spacing w:lineRule="auto" w:line="276"/>
        <w:ind w:hanging="426" w:start="426"/>
        <w:jc w:val="both"/>
        <w:rPr>
          <w:rStyle w:val="apple-converted-space"/>
          <w:rFonts w:ascii="Cambria" w:hAnsi="Cambria"/>
          <w:sz w:val="24"/>
          <w:szCs w:val="24"/>
        </w:rPr>
      </w:pPr>
      <w:r>
        <w:rPr>
          <w:rFonts w:cs="Cambria" w:ascii="Cambria" w:hAnsi="Cambria"/>
          <w:sz w:val="24"/>
          <w:szCs w:val="24"/>
        </w:rPr>
        <w:t xml:space="preserve">Cena jednostkowa za odbiór i transport 1 Mg odpadów komunalnych </w:t>
        <w:br/>
      </w:r>
      <w:r>
        <w:rPr>
          <w:rFonts w:ascii="Cambria" w:hAnsi="Cambria"/>
          <w:sz w:val="24"/>
          <w:szCs w:val="24"/>
        </w:rPr>
        <w:t>zgodnie z formularzem ofertowym wynosi:</w:t>
      </w:r>
      <w:r>
        <w:rPr>
          <w:rStyle w:val="apple-converted-space"/>
          <w:rFonts w:ascii="Cambria" w:hAnsi="Cambria"/>
          <w:sz w:val="24"/>
          <w:szCs w:val="24"/>
        </w:rPr>
        <w:t> ........ zł netto (słownie: .......).</w:t>
      </w:r>
    </w:p>
    <w:p>
      <w:pPr>
        <w:pStyle w:val="p1"/>
        <w:numPr>
          <w:ilvl w:val="1"/>
          <w:numId w:val="2"/>
        </w:numPr>
        <w:tabs>
          <w:tab w:val="clear" w:pos="720"/>
          <w:tab w:val="left" w:pos="426" w:leader="none"/>
        </w:tabs>
        <w:spacing w:lineRule="auto" w:line="276"/>
        <w:ind w:hanging="426" w:start="426"/>
        <w:jc w:val="both"/>
        <w:rPr>
          <w:rFonts w:ascii="Cambria" w:hAnsi="Cambria" w:cs="Cambria"/>
          <w:sz w:val="24"/>
          <w:szCs w:val="24"/>
        </w:rPr>
      </w:pPr>
      <w:r>
        <w:rPr>
          <w:rFonts w:cs="Cambria" w:ascii="Cambria" w:hAnsi="Cambria"/>
          <w:sz w:val="24"/>
          <w:szCs w:val="24"/>
        </w:rPr>
        <w:t>Maksymalna wysokość wynagrodzenia za cały przedmiot zamówienia wynosi:</w:t>
      </w:r>
      <w:r>
        <w:rPr>
          <w:rStyle w:val="apple-converted-space"/>
          <w:rFonts w:cs="Cambria" w:ascii="Cambria" w:hAnsi="Cambria"/>
          <w:sz w:val="24"/>
          <w:szCs w:val="24"/>
        </w:rPr>
        <w:t> </w:t>
      </w:r>
      <w:r>
        <w:rPr>
          <w:rFonts w:cs="Cambria" w:ascii="Cambria" w:hAnsi="Cambria"/>
          <w:sz w:val="24"/>
          <w:szCs w:val="24"/>
        </w:rPr>
        <w:t>…………………… zł netto, a (słownie: ……………… zł netto), …………………………… zł brutto (słownie: ……………………………zł brutto).</w:t>
      </w:r>
      <w:r>
        <w:rPr>
          <w:sz w:val="20"/>
          <w:szCs w:val="20"/>
        </w:rPr>
        <w:t xml:space="preserve"> </w:t>
      </w:r>
    </w:p>
    <w:p>
      <w:pPr>
        <w:pStyle w:val="p1"/>
        <w:numPr>
          <w:ilvl w:val="1"/>
          <w:numId w:val="2"/>
        </w:numPr>
        <w:tabs>
          <w:tab w:val="clear" w:pos="720"/>
          <w:tab w:val="left" w:pos="426" w:leader="none"/>
        </w:tabs>
        <w:spacing w:lineRule="auto" w:line="276"/>
        <w:ind w:hanging="426" w:start="426"/>
        <w:jc w:val="both"/>
        <w:rPr>
          <w:rFonts w:ascii="Cambria" w:hAnsi="Cambria" w:cs="Cambria"/>
          <w:sz w:val="24"/>
          <w:szCs w:val="24"/>
        </w:rPr>
      </w:pPr>
      <w:r>
        <w:rPr>
          <w:rFonts w:cs="Cambria" w:ascii="Cambria" w:hAnsi="Cambria"/>
          <w:sz w:val="24"/>
          <w:szCs w:val="24"/>
        </w:rPr>
        <w:t xml:space="preserve">Zamawiający zastrzega sobie prawo do zrealizowania minimalnej wartości, zgodnie z </w:t>
      </w:r>
      <w:r>
        <w:rPr>
          <w:rFonts w:ascii="Cambria" w:hAnsi="Cambria"/>
          <w:color w:val="000000"/>
          <w:sz w:val="24"/>
          <w:szCs w:val="24"/>
        </w:rPr>
        <w:t>§ 1 ust. 3</w:t>
      </w:r>
      <w:r>
        <w:rPr>
          <w:rFonts w:cs="Cambria" w:ascii="Cambria" w:hAnsi="Cambria"/>
          <w:sz w:val="24"/>
          <w:szCs w:val="24"/>
        </w:rPr>
        <w:t xml:space="preserve"> przedmiotu umowy, a więc możliwe jest zamówienie przez Zamawiającego mniejszej ilości usług aniżeli ilości podane w ofercie Wykonawcy. Wykonawcy nie przysługuje z tego tytułu jakiekolwiek roszczenie, a w szczególności o zapłatę przez Zamawiającego kwoty stanowiącej różnicę pomiędzy wartością całości przedmiotu umowy, a wartością zamówienia mieszczącą się w granicach określonych w zdaniu pierwszym</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Wynagrodzenie Wykonawcy obejmuje wszystkie elementy ujęte w załączniku do umowy – Szczegółowy opis przedmiotu zamówienia</w:t>
      </w:r>
      <w:r>
        <w:rPr>
          <w:rStyle w:val="apple-converted-space"/>
          <w:rFonts w:ascii="Cambria" w:hAnsi="Cambria"/>
          <w:sz w:val="24"/>
          <w:szCs w:val="24"/>
        </w:rPr>
        <w:t>.</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Cena jednostkowa netto będąca podstawą rozliczenia nie ulegnie zmianie w trakcie trwania umowy i obejmuje należność za wykonanie wszystkich czynności niezbędnych do kompleksowej realizacji przedmiotu zamówienia, do których zobowiązany jest Wykonawca.</w:t>
      </w:r>
      <w:r>
        <w:rPr>
          <w:rStyle w:val="apple-converted-space"/>
          <w:rFonts w:ascii="Cambria" w:hAnsi="Cambria"/>
          <w:sz w:val="24"/>
          <w:szCs w:val="24"/>
        </w:rPr>
        <w:t> </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W cenie jednostkowej są zawarte koszty związane z odbiorem i transportem odpadów komunalnych, w tym koszty odbioru odpadów selektywnie zbieranych oraz wszelkie inne koszty niezbędne do wykonania przedmiotu umowy.</w:t>
      </w:r>
      <w:r>
        <w:rPr>
          <w:rStyle w:val="apple-converted-space"/>
          <w:rFonts w:ascii="Cambria" w:hAnsi="Cambria"/>
          <w:sz w:val="24"/>
          <w:szCs w:val="24"/>
        </w:rPr>
        <w:t> </w:t>
      </w:r>
    </w:p>
    <w:p>
      <w:pPr>
        <w:pStyle w:val="p1"/>
        <w:numPr>
          <w:ilvl w:val="1"/>
          <w:numId w:val="2"/>
        </w:numPr>
        <w:tabs>
          <w:tab w:val="clear" w:pos="720"/>
        </w:tabs>
        <w:spacing w:lineRule="auto" w:line="276"/>
        <w:ind w:hanging="426" w:start="426"/>
        <w:jc w:val="both"/>
        <w:rPr>
          <w:rStyle w:val="apple-converted-space"/>
          <w:rFonts w:ascii="Cambria" w:hAnsi="Cambria"/>
          <w:sz w:val="24"/>
          <w:szCs w:val="24"/>
        </w:rPr>
      </w:pPr>
      <w:r>
        <w:rPr>
          <w:rFonts w:ascii="Cambria" w:hAnsi="Cambria"/>
          <w:sz w:val="24"/>
          <w:szCs w:val="24"/>
        </w:rPr>
        <w:t>W cenie są również zawarte podatki i inne należności płatne przez Wykonawcę, według stanu prawnego na dzień wszczęcia postępowania.</w:t>
      </w:r>
      <w:r>
        <w:rPr>
          <w:rStyle w:val="apple-converted-space"/>
          <w:rFonts w:ascii="Cambria" w:hAnsi="Cambria"/>
          <w:sz w:val="24"/>
          <w:szCs w:val="24"/>
        </w:rPr>
        <w:t> </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b/>
          <w:sz w:val="24"/>
          <w:szCs w:val="24"/>
        </w:rPr>
        <w:t>Rozliczenie będzie następować w okresach miesięcznych, fakturą VAT wystawioną do 10-go każdego miesiąca za miesiąc poprzedni obejmującą faktyczną ilość odebranych odpadów</w:t>
      </w:r>
      <w:r>
        <w:rPr>
          <w:rFonts w:ascii="Cambria" w:hAnsi="Cambria"/>
          <w:sz w:val="24"/>
          <w:szCs w:val="24"/>
        </w:rPr>
        <w:t>.</w:t>
      </w:r>
    </w:p>
    <w:p>
      <w:pPr>
        <w:pStyle w:val="p1"/>
        <w:numPr>
          <w:ilvl w:val="1"/>
          <w:numId w:val="2"/>
        </w:numPr>
        <w:tabs>
          <w:tab w:val="clear" w:pos="720"/>
        </w:tabs>
        <w:spacing w:lineRule="auto" w:line="276"/>
        <w:ind w:hanging="426" w:start="426"/>
        <w:jc w:val="both"/>
        <w:rPr>
          <w:strike w:val="false"/>
          <w:dstrike w:val="false"/>
        </w:rPr>
      </w:pPr>
      <w:r>
        <w:rPr>
          <w:rFonts w:ascii="Cambria" w:hAnsi="Cambria"/>
          <w:strike w:val="false"/>
          <w:dstrike w:val="false"/>
          <w:color w:val="000000"/>
          <w:sz w:val="24"/>
          <w:szCs w:val="24"/>
        </w:rPr>
        <w:t>Wynagrodzenie należne Wykonawcy z tytułu realizacji umowy za miesiąc grudzień</w:t>
        <w:br/>
        <w:t>202</w:t>
      </w:r>
      <w:r>
        <w:rPr>
          <w:rFonts w:ascii="Cambria" w:hAnsi="Cambria"/>
          <w:strike w:val="false"/>
          <w:dstrike w:val="false"/>
          <w:color w:val="000000"/>
          <w:sz w:val="24"/>
          <w:szCs w:val="24"/>
        </w:rPr>
        <w:t>7</w:t>
      </w:r>
      <w:r>
        <w:rPr>
          <w:rFonts w:ascii="Cambria" w:hAnsi="Cambria"/>
          <w:strike w:val="false"/>
          <w:dstrike w:val="false"/>
          <w:color w:val="000000"/>
          <w:sz w:val="24"/>
          <w:szCs w:val="24"/>
        </w:rPr>
        <w:t xml:space="preserve"> r., zostanie wypłacone w terminie do 30 dni od dnia przekazania przez Wykonawcę sprawozdania, o którym mowa w § 7 ust. 7.</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Wynagrodzenie należne Wykonawcy płatne będzie przelewem na rachunek bankowy Wykonawcy wskazany w fakturze VAT, w ciągu 30 dni od otrzymania przez Zamawiającego faktur VAT.</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Za dzień dokonania płatności przyjmuje się dzień obciążenia rachunku bankowego   Zamawiającego.</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Strony zgodnie oświadczają, że wyrażają zgodę na potrącenie należności przysługujących Wykonawcy tyt. wynagrodzenia z należności przysługującymi Zamawiającemu w szczególności z tyt. kar umownych.</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Fakturę VAT należy wystawić na adres:</w:t>
      </w:r>
    </w:p>
    <w:p>
      <w:pPr>
        <w:pStyle w:val="p1"/>
        <w:spacing w:lineRule="auto" w:line="276"/>
        <w:ind w:firstLine="426"/>
        <w:jc w:val="both"/>
        <w:rPr>
          <w:rFonts w:ascii="Cambria" w:hAnsi="Cambria"/>
          <w:b/>
          <w:sz w:val="24"/>
          <w:szCs w:val="24"/>
        </w:rPr>
      </w:pPr>
      <w:r>
        <w:rPr>
          <w:rFonts w:ascii="Cambria" w:hAnsi="Cambria"/>
          <w:b/>
          <w:sz w:val="24"/>
          <w:szCs w:val="24"/>
        </w:rPr>
        <w:t>Nabywca:</w:t>
      </w:r>
    </w:p>
    <w:p>
      <w:pPr>
        <w:pStyle w:val="Default"/>
        <w:spacing w:lineRule="auto" w:line="276"/>
        <w:ind w:start="720"/>
        <w:jc w:val="both"/>
        <w:rPr>
          <w:rFonts w:ascii="Cambria" w:hAnsi="Cambria"/>
          <w:sz w:val="24"/>
          <w:szCs w:val="24"/>
        </w:rPr>
      </w:pPr>
      <w:r>
        <w:rPr>
          <w:rFonts w:ascii="Cambria" w:hAnsi="Cambria"/>
          <w:b/>
          <w:sz w:val="24"/>
          <w:szCs w:val="24"/>
        </w:rPr>
        <w:t>Gmina Komarówka Podlaska</w:t>
      </w:r>
      <w:r>
        <w:rPr>
          <w:rFonts w:ascii="Cambria" w:hAnsi="Cambria"/>
          <w:sz w:val="24"/>
          <w:szCs w:val="24"/>
        </w:rPr>
        <w:t>,</w:t>
      </w:r>
    </w:p>
    <w:p>
      <w:pPr>
        <w:pStyle w:val="Default"/>
        <w:ind w:start="720"/>
        <w:jc w:val="both"/>
        <w:rPr>
          <w:rFonts w:ascii="Cambria" w:hAnsi="Cambria"/>
          <w:b/>
          <w:bCs/>
          <w:sz w:val="24"/>
          <w:szCs w:val="24"/>
        </w:rPr>
      </w:pPr>
      <w:r>
        <w:rPr>
          <w:rFonts w:ascii="Cambria" w:hAnsi="Cambria"/>
          <w:b/>
          <w:bCs/>
          <w:sz w:val="24"/>
          <w:szCs w:val="24"/>
        </w:rPr>
        <w:t xml:space="preserve">ul. Krótka 7, 21-311 Komarówka Podlaska </w:t>
      </w:r>
    </w:p>
    <w:p>
      <w:pPr>
        <w:pStyle w:val="Default"/>
        <w:spacing w:lineRule="auto" w:line="276"/>
        <w:jc w:val="both"/>
        <w:rPr>
          <w:rFonts w:ascii="Cambria" w:hAnsi="Cambria"/>
          <w:b/>
          <w:sz w:val="24"/>
          <w:szCs w:val="24"/>
        </w:rPr>
      </w:pPr>
      <w:r>
        <w:rPr>
          <w:rFonts w:ascii="Cambria" w:hAnsi="Cambria"/>
          <w:b/>
          <w:sz w:val="24"/>
          <w:szCs w:val="24"/>
        </w:rPr>
        <w:t xml:space="preserve">             </w:t>
      </w:r>
      <w:r>
        <w:rPr>
          <w:rFonts w:ascii="Cambria" w:hAnsi="Cambria"/>
          <w:b/>
          <w:sz w:val="24"/>
          <w:szCs w:val="24"/>
        </w:rPr>
        <w:t xml:space="preserve">(NIP: </w:t>
      </w:r>
      <w:r>
        <w:rPr>
          <w:rFonts w:ascii="Cambria" w:hAnsi="Cambria"/>
          <w:b/>
          <w:bCs/>
          <w:sz w:val="24"/>
          <w:szCs w:val="24"/>
        </w:rPr>
        <w:t>538-185-02-34</w:t>
      </w:r>
      <w:r>
        <w:rPr>
          <w:rFonts w:ascii="Cambria" w:hAnsi="Cambria"/>
          <w:b/>
          <w:sz w:val="24"/>
          <w:szCs w:val="24"/>
        </w:rPr>
        <w:t>).</w:t>
      </w:r>
    </w:p>
    <w:p>
      <w:pPr>
        <w:pStyle w:val="Default"/>
        <w:spacing w:lineRule="auto" w:line="276"/>
        <w:ind w:firstLine="426"/>
        <w:jc w:val="both"/>
        <w:rPr>
          <w:rFonts w:ascii="Cambria" w:hAnsi="Cambria"/>
          <w:b/>
          <w:sz w:val="24"/>
          <w:szCs w:val="24"/>
        </w:rPr>
      </w:pPr>
      <w:r>
        <w:rPr>
          <w:rFonts w:ascii="Cambria" w:hAnsi="Cambria"/>
          <w:b/>
          <w:sz w:val="24"/>
          <w:szCs w:val="24"/>
        </w:rPr>
        <w:t>Odbiorca:</w:t>
      </w:r>
    </w:p>
    <w:p>
      <w:pPr>
        <w:pStyle w:val="Default"/>
        <w:spacing w:lineRule="auto" w:line="276"/>
        <w:ind w:firstLine="426"/>
        <w:jc w:val="both"/>
        <w:rPr>
          <w:rFonts w:ascii="Cambria" w:hAnsi="Cambria"/>
          <w:b/>
          <w:sz w:val="24"/>
          <w:szCs w:val="24"/>
        </w:rPr>
      </w:pPr>
      <w:r>
        <w:rPr>
          <w:rFonts w:ascii="Cambria" w:hAnsi="Cambria"/>
          <w:b/>
          <w:sz w:val="24"/>
          <w:szCs w:val="24"/>
        </w:rPr>
        <w:t>………………………………………………………………………</w:t>
      </w:r>
      <w:r>
        <w:rPr>
          <w:rFonts w:ascii="Cambria" w:hAnsi="Cambria"/>
          <w:b/>
          <w:sz w:val="24"/>
          <w:szCs w:val="24"/>
        </w:rPr>
        <w:t>.</w:t>
      </w:r>
    </w:p>
    <w:p>
      <w:pPr>
        <w:pStyle w:val="Default"/>
        <w:spacing w:lineRule="auto" w:line="276"/>
        <w:ind w:firstLine="426"/>
        <w:jc w:val="both"/>
        <w:rPr>
          <w:rFonts w:ascii="Cambria" w:hAnsi="Cambria"/>
          <w:b/>
          <w:sz w:val="24"/>
          <w:szCs w:val="24"/>
        </w:rPr>
      </w:pPr>
      <w:r>
        <w:rPr>
          <w:rFonts w:ascii="Cambria" w:hAnsi="Cambria"/>
          <w:b/>
          <w:sz w:val="24"/>
          <w:szCs w:val="24"/>
        </w:rPr>
        <w:t>………………………………………………………………………</w:t>
      </w:r>
      <w:r>
        <w:rPr>
          <w:rFonts w:ascii="Cambria" w:hAnsi="Cambria"/>
          <w:b/>
          <w:sz w:val="24"/>
          <w:szCs w:val="24"/>
        </w:rPr>
        <w:t>.</w:t>
      </w:r>
    </w:p>
    <w:p>
      <w:pPr>
        <w:pStyle w:val="Normal"/>
        <w:spacing w:lineRule="auto" w:line="276"/>
        <w:ind w:start="426"/>
        <w:jc w:val="both"/>
        <w:rPr>
          <w:rFonts w:ascii="Cambria" w:hAnsi="Cambria" w:eastAsia="SimSun"/>
          <w:bCs/>
          <w:i/>
          <w:i/>
          <w:color w:val="000000"/>
          <w:sz w:val="24"/>
          <w:szCs w:val="24"/>
          <w:lang w:eastAsia="zh-CN"/>
        </w:rPr>
      </w:pPr>
      <w:r>
        <w:rPr>
          <w:rFonts w:eastAsia="SimSun" w:ascii="Cambria" w:hAnsi="Cambria"/>
          <w:bCs/>
          <w:i/>
          <w:color w:val="000000"/>
          <w:sz w:val="24"/>
          <w:szCs w:val="24"/>
          <w:lang w:eastAsia="zh-CN"/>
        </w:rPr>
        <w:t>1) Wykonawca ma prawo skorzystania z możliwości przekazania ustrukturyzowanej faktury elektronicznej na zasadach określonych w ustawie z dnia 9 listopada 2018 r. o elektronicznym fakturowaniu w zamówieniach publicznych, koncesjach na roboty budowlane lub usługi oraz partnerstwie publiczno-prywatnym (Dz. U. z 2020 r. poz. 1666).</w:t>
      </w:r>
    </w:p>
    <w:p>
      <w:pPr>
        <w:pStyle w:val="Normal"/>
        <w:spacing w:lineRule="auto" w:line="276"/>
        <w:ind w:start="426"/>
        <w:jc w:val="both"/>
        <w:rPr>
          <w:rFonts w:ascii="Cambria" w:hAnsi="Cambria" w:eastAsia="SimSun"/>
          <w:bCs/>
          <w:i/>
          <w:i/>
          <w:color w:val="000000"/>
          <w:sz w:val="24"/>
          <w:szCs w:val="24"/>
          <w:lang w:eastAsia="zh-CN"/>
        </w:rPr>
      </w:pPr>
      <w:r>
        <w:rPr>
          <w:rFonts w:eastAsia="SimSun" w:ascii="Cambria" w:hAnsi="Cambria"/>
          <w:bCs/>
          <w:i/>
          <w:color w:val="000000"/>
          <w:sz w:val="24"/>
          <w:szCs w:val="24"/>
          <w:lang w:eastAsia="zh-CN"/>
        </w:rPr>
        <w:t xml:space="preserve"> </w:t>
      </w:r>
      <w:r>
        <w:rPr>
          <w:rFonts w:eastAsia="SimSun" w:ascii="Cambria" w:hAnsi="Cambria"/>
          <w:bCs/>
          <w:i/>
          <w:color w:val="000000"/>
          <w:sz w:val="24"/>
          <w:szCs w:val="24"/>
          <w:lang w:eastAsia="zh-CN"/>
        </w:rPr>
        <w:t>2) w przypadku, w którym Wykonawca, dla potrzeb płatności, wskaże rachunek bankowy zawarty w wykazie, o któ rym mowa w przepisie art. 96b ust. 1 ustawy z dnia 11 marca 2004 r. o podatku od towarów i usług (t.j. Dz.U. z 2022 r., poz. 931 ze zm.) w terminie późniejszym, ustalony pierwotnie termin płatności ulega wydłużeniu i wynosi 5 dni roboczych od dnia wskazania rachunku ujawnionego ww. wykazie.</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sz w:val="24"/>
          <w:szCs w:val="24"/>
        </w:rPr>
      </w:pPr>
      <w:r>
        <w:rPr>
          <w:rFonts w:ascii="Cambria" w:hAnsi="Cambria"/>
          <w:b/>
          <w:bCs/>
          <w:sz w:val="24"/>
          <w:szCs w:val="24"/>
        </w:rPr>
        <w:t>§ 9</w:t>
      </w:r>
    </w:p>
    <w:p>
      <w:pPr>
        <w:pStyle w:val="Normal"/>
        <w:spacing w:lineRule="auto" w:line="276"/>
        <w:jc w:val="center"/>
        <w:rPr>
          <w:rFonts w:ascii="Cambria" w:hAnsi="Cambria"/>
          <w:sz w:val="24"/>
          <w:szCs w:val="24"/>
          <w:highlight w:val="lightGray"/>
        </w:rPr>
      </w:pPr>
      <w:r>
        <w:rPr>
          <w:rFonts w:ascii="Cambria" w:hAnsi="Cambria"/>
          <w:b/>
          <w:bCs/>
          <w:sz w:val="24"/>
          <w:szCs w:val="24"/>
        </w:rPr>
        <w:t xml:space="preserve">Kary umowne </w:t>
      </w:r>
    </w:p>
    <w:p>
      <w:pPr>
        <w:pStyle w:val="Normal"/>
        <w:numPr>
          <w:ilvl w:val="0"/>
          <w:numId w:val="8"/>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zobowiązany jest do zapłaty na rzecz Zamawiającego kary umownej w przypadku </w:t>
      </w:r>
      <w:del w:id="10" w:author="Krzysztof Puchacz" w:date="2022-11-08T07:42:00Z">
        <w:r>
          <w:rPr>
            <w:rFonts w:ascii="Cambria" w:hAnsi="Cambria"/>
            <w:color w:val="000000"/>
            <w:sz w:val="24"/>
            <w:szCs w:val="24"/>
          </w:rPr>
          <w:delText xml:space="preserve"> </w:delText>
        </w:r>
      </w:del>
      <w:r>
        <w:rPr>
          <w:rFonts w:ascii="Cambria" w:hAnsi="Cambria"/>
          <w:color w:val="000000"/>
          <w:sz w:val="24"/>
          <w:szCs w:val="24"/>
        </w:rPr>
        <w:t>nałożenia na gminę kary administracyjnej z tytułu nieosiągnięcia wymaganych zgodnie z § 6 umowy poziomów recyklingu, przygotowania do ponownego użycia i odzysku w poszczególnych latach która będzie odszkodowaniem z tytułu poniesienia przez gminę konsekwencji niezachowania przez wykonawcę odpowiednich poziomów recyklingu, chyba że wykonawca wykaże, że nie ponosi w tym winy.</w:t>
      </w:r>
    </w:p>
    <w:p>
      <w:pPr>
        <w:pStyle w:val="Normal"/>
        <w:numPr>
          <w:ilvl w:val="0"/>
          <w:numId w:val="8"/>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jest zobowiązany do zapłaty na rzecz Zamawiającego kary umownej: </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zwłokę w rozpoczęciu realizacji przedmiotu umowy, tj. odbioru odpadów w wysokości 1500,00zł za każdy dzień zwłoki w stosunku do terminów wskazanych w harmonogramie,</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w przypadku nieskierowania do realizacji zamówienia pojazdów przystosowanych do odbierania zmieszanych odpadów komunalnych lub selektywnie zebranych odpadów komunalnych, w wysokości 600,00 zł za każdy taki stwierdzony przypadek,</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odebrania niesegregowanych (zmieszanych) odpadów komunalnych z odpadami niekomunalnymi (przemysłowymi, usługowymi, rolniczymi) – 500,00zł za każdy stwierdzony przypadek,</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nieprzekazanie informacji o nieprawidłowej segregacji odpadów 40,00zł za każdy stwierdzony przypadek,</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odstąpienie od umowy lub wypowiedzenie umowy przez Zamawiającego, z przyczyn, za które odpowiada Wykonawca, w szczególności w związku z nienależytym wykonywaniem przez Wykonawcę usług objętych niniejszą umową –w wysokości 10 % wartości umowy brutto o której mowa § 8 ust. 3,</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zwłokę w przedstawieniu Zamawiającemu miesięcznego zestawienia masy odebranych odpadów zgodnie z warunkami określonymi w SWZ –w wysokości 200,00zł za każdy dzień zwłoki,</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stwierdzenie, że pojazd w dniu odbioru odpadów odbiera odpady spoza terenów objętych zamówieniem – w wysokości 20000,00zł za każdy stwierdzony przypadek,</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eastAsia="Calibri" w:cs="ArialNarrow" w:ascii="Cambria" w:hAnsi="Cambria"/>
          <w:sz w:val="24"/>
          <w:szCs w:val="24"/>
        </w:rPr>
        <w:t>w każdym przypadku niedopełnienia obowiązku, o którym mowa w § 4 ust. 1 – w wysokości po 500,00zł za każdy dzień roboczy, w którym osoba niezatrudniona przez Wykonawcę lub podwykonawcę na podstawie umowy o pracę wykonywała czynności wymienione pkt 3.1.1 SWZ,</w:t>
      </w:r>
    </w:p>
    <w:p>
      <w:pPr>
        <w:pStyle w:val="Normal"/>
        <w:numPr>
          <w:ilvl w:val="0"/>
          <w:numId w:val="3"/>
        </w:numPr>
        <w:tabs>
          <w:tab w:val="clear" w:pos="720"/>
          <w:tab w:val="left" w:pos="851" w:leader="none"/>
        </w:tabs>
        <w:spacing w:lineRule="auto" w:line="276"/>
        <w:ind w:hanging="425" w:start="851"/>
        <w:jc w:val="both"/>
        <w:rPr>
          <w:rFonts w:ascii="Cambria" w:hAnsi="Cambria"/>
          <w:color w:val="000000"/>
          <w:sz w:val="24"/>
          <w:szCs w:val="24"/>
        </w:rPr>
      </w:pPr>
      <w:r>
        <w:rPr>
          <w:rFonts w:eastAsia="Calibri" w:cs="ArialNarrow" w:ascii="Cambria" w:hAnsi="Cambria"/>
          <w:color w:val="000000"/>
          <w:sz w:val="24"/>
          <w:szCs w:val="24"/>
        </w:rPr>
        <w:t xml:space="preserve">za zwłokę w dostarczeniu dowodów, o których mowa w </w:t>
      </w:r>
      <w:bookmarkStart w:id="2" w:name="_Hlk118716667"/>
      <w:r>
        <w:rPr>
          <w:rFonts w:eastAsia="Calibri" w:cs="ArialNarrow" w:ascii="Cambria" w:hAnsi="Cambria"/>
          <w:color w:val="000000"/>
          <w:sz w:val="24"/>
          <w:szCs w:val="24"/>
        </w:rPr>
        <w:t xml:space="preserve">§ 4 ust. 3 </w:t>
      </w:r>
      <w:bookmarkEnd w:id="2"/>
      <w:r>
        <w:rPr>
          <w:rFonts w:eastAsia="Calibri" w:cs="ArialNarrow" w:ascii="Cambria" w:hAnsi="Cambria"/>
          <w:color w:val="000000"/>
          <w:sz w:val="24"/>
          <w:szCs w:val="24"/>
        </w:rPr>
        <w:t xml:space="preserve">– w wysokości po 500,00zł za każdy dzień zwłoki liczonego od terminu, </w:t>
        <w:br/>
        <w:t>o którym mowa w § 4 ust. 3,</w:t>
      </w:r>
    </w:p>
    <w:p>
      <w:pPr>
        <w:pStyle w:val="Normal"/>
        <w:numPr>
          <w:ilvl w:val="0"/>
          <w:numId w:val="3"/>
        </w:numPr>
        <w:spacing w:lineRule="auto" w:line="276"/>
        <w:jc w:val="both"/>
        <w:rPr>
          <w:rFonts w:ascii="Cambria" w:hAnsi="Cambria"/>
          <w:color w:val="000000"/>
          <w:sz w:val="24"/>
          <w:szCs w:val="24"/>
        </w:rPr>
      </w:pPr>
      <w:r>
        <w:rPr>
          <w:rFonts w:ascii="Cambria" w:hAnsi="Cambria"/>
          <w:color w:val="000000"/>
          <w:sz w:val="24"/>
          <w:szCs w:val="24"/>
        </w:rPr>
        <w:t>za nieprzekazanie odebranych odpadów bezpośrednio do instalacji komunalnych lub instalacji odzysku lub unieszkodliwiania w tym samym dniu, w którym następuje odbiór odpadów w wysokości 500,00zł za każdy dzień zwłoki,</w:t>
      </w:r>
    </w:p>
    <w:p>
      <w:pPr>
        <w:pStyle w:val="Normal"/>
        <w:numPr>
          <w:ilvl w:val="0"/>
          <w:numId w:val="3"/>
        </w:numPr>
        <w:spacing w:lineRule="auto" w:line="276"/>
        <w:jc w:val="both"/>
        <w:rPr>
          <w:rFonts w:ascii="Cambria" w:hAnsi="Cambria"/>
          <w:color w:val="000000"/>
          <w:sz w:val="24"/>
          <w:szCs w:val="24"/>
        </w:rPr>
      </w:pPr>
      <w:r>
        <w:rPr>
          <w:rFonts w:ascii="Cambria" w:hAnsi="Cambria"/>
          <w:color w:val="000000"/>
          <w:sz w:val="24"/>
          <w:szCs w:val="24"/>
        </w:rPr>
        <w:t>za przekazanie przez Wykonawcę odebranych odpadów do innej instalacji niż wskazana  Szczegółowym Opisie Przedmiotu Zamówienia w wysokości 500,00zł za każdą Mg,</w:t>
      </w:r>
    </w:p>
    <w:p>
      <w:pPr>
        <w:pStyle w:val="Normal"/>
        <w:numPr>
          <w:ilvl w:val="0"/>
          <w:numId w:val="3"/>
        </w:numPr>
        <w:spacing w:lineRule="auto" w:line="276"/>
        <w:jc w:val="both"/>
        <w:rPr>
          <w:rFonts w:ascii="Cambria" w:hAnsi="Cambria"/>
          <w:color w:val="000000"/>
          <w:sz w:val="24"/>
          <w:szCs w:val="24"/>
        </w:rPr>
      </w:pPr>
      <w:r>
        <w:rPr>
          <w:rFonts w:ascii="Cambria" w:hAnsi="Cambria"/>
          <w:color w:val="000000"/>
          <w:sz w:val="24"/>
          <w:szCs w:val="24"/>
        </w:rPr>
        <w:t>w każdym przypadku braku zmiany umowy o podwykonawstwo zawartej na okres przekraczający 6  miesięcy, której przedmiotem są usługi, zgodnie z § 12 ust. 2 umowy – w wysokości 5000,00zł za każdy przypadek;</w:t>
      </w:r>
    </w:p>
    <w:p>
      <w:pPr>
        <w:pStyle w:val="Normal"/>
        <w:numPr>
          <w:ilvl w:val="0"/>
          <w:numId w:val="3"/>
        </w:numPr>
        <w:spacing w:lineRule="auto" w:line="276"/>
        <w:jc w:val="both"/>
        <w:rPr>
          <w:rFonts w:ascii="Cambria" w:hAnsi="Cambria"/>
          <w:color w:val="000000"/>
          <w:sz w:val="24"/>
          <w:szCs w:val="24"/>
        </w:rPr>
      </w:pPr>
      <w:r>
        <w:rPr>
          <w:rFonts w:ascii="Cambria" w:hAnsi="Cambria"/>
          <w:color w:val="000000"/>
          <w:sz w:val="24"/>
          <w:szCs w:val="24"/>
        </w:rPr>
        <w:t>w   każdym   przypadku   braku   zapłaty   lub   nieterminowej   zapłaty   wynagrodzenia należnego   podwykonawcom   z   tytułu   zmiany   wysokości   wynagrodzenia,</w:t>
      </w:r>
      <w:r>
        <w:rPr/>
        <w:t xml:space="preserve"> </w:t>
      </w:r>
      <w:r>
        <w:rPr>
          <w:rFonts w:ascii="Cambria" w:hAnsi="Cambria"/>
          <w:color w:val="000000"/>
          <w:sz w:val="24"/>
          <w:szCs w:val="24"/>
        </w:rPr>
        <w:t xml:space="preserve">o której mowa w § 12 ust. 2 umowy – w wysokości </w:t>
        <w:tab/>
        <w:t>500,00zł za każdy dzień zwłoki od upływu terminu, w którym zapłata powinna najpóźniej zostać dokonana,</w:t>
      </w:r>
    </w:p>
    <w:p>
      <w:pPr>
        <w:pStyle w:val="Normal"/>
        <w:numPr>
          <w:ilvl w:val="0"/>
          <w:numId w:val="3"/>
        </w:numPr>
        <w:spacing w:lineRule="auto" w:line="276"/>
        <w:jc w:val="both"/>
        <w:rPr>
          <w:rFonts w:ascii="Cambria" w:hAnsi="Cambria"/>
          <w:color w:val="000000"/>
          <w:sz w:val="24"/>
          <w:szCs w:val="24"/>
        </w:rPr>
      </w:pPr>
      <w:r>
        <w:rPr>
          <w:rFonts w:ascii="Cambria" w:hAnsi="Cambria"/>
          <w:color w:val="000000"/>
          <w:sz w:val="24"/>
          <w:szCs w:val="24"/>
        </w:rPr>
        <w:t>w   przypadku   nieprzedłożenia   Zamawiającemu   poświadczonej   za   zgodność   z oryginałem umowy podwykonawczej, której przedmiotem są usługi – 5000,00zł za każdy przypadek,</w:t>
      </w:r>
    </w:p>
    <w:p>
      <w:pPr>
        <w:pStyle w:val="Normal"/>
        <w:numPr>
          <w:ilvl w:val="0"/>
          <w:numId w:val="8"/>
        </w:numPr>
        <w:spacing w:lineRule="auto" w:line="276"/>
        <w:ind w:hanging="426" w:start="426"/>
        <w:jc w:val="both"/>
        <w:rPr>
          <w:rFonts w:ascii="Cambria" w:hAnsi="Cambria"/>
          <w:color w:val="000000"/>
          <w:sz w:val="24"/>
          <w:szCs w:val="24"/>
        </w:rPr>
      </w:pPr>
      <w:r>
        <w:rPr>
          <w:rFonts w:ascii="Cambria" w:hAnsi="Cambria"/>
          <w:color w:val="000000"/>
          <w:sz w:val="24"/>
          <w:szCs w:val="24"/>
        </w:rPr>
        <w:t>Zamawiający zastrzega sobie prawo do dochodzenia odszkodowania przewyższającego wysokość kar umownych, do wysokości rzeczywiście poniesionej szkody, na zasadach ogólnych   uregulowanych w Kodeksie cywilnym.</w:t>
      </w:r>
    </w:p>
    <w:p>
      <w:pPr>
        <w:pStyle w:val="Normal"/>
        <w:numPr>
          <w:ilvl w:val="0"/>
          <w:numId w:val="8"/>
        </w:numPr>
        <w:spacing w:lineRule="auto" w:line="276"/>
        <w:ind w:hanging="426" w:start="426"/>
        <w:jc w:val="both"/>
        <w:rPr>
          <w:rFonts w:ascii="Cambria" w:hAnsi="Cambria"/>
          <w:color w:val="000000"/>
          <w:sz w:val="24"/>
          <w:szCs w:val="24"/>
        </w:rPr>
      </w:pPr>
      <w:r>
        <w:rPr>
          <w:rFonts w:cs="ArialNarrow" w:ascii="Cambria" w:hAnsi="Cambria"/>
          <w:color w:val="000000"/>
          <w:sz w:val="24"/>
          <w:szCs w:val="24"/>
        </w:rPr>
        <w:t>Strony zastrzegają możliwość kumulatywnego naliczania kar umownych z różnych tytułów do maksymalnej wysokości 30% wynagrodzenia, o którym mowa w § 8 ust. 3 Umowy.</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10</w:t>
      </w:r>
    </w:p>
    <w:p>
      <w:pPr>
        <w:pStyle w:val="Normal"/>
        <w:spacing w:lineRule="auto" w:line="276"/>
        <w:jc w:val="center"/>
        <w:rPr>
          <w:rFonts w:ascii="Cambria" w:hAnsi="Cambria"/>
          <w:color w:val="000000"/>
          <w:sz w:val="24"/>
          <w:szCs w:val="24"/>
        </w:rPr>
      </w:pPr>
      <w:r>
        <w:rPr>
          <w:rFonts w:ascii="Cambria" w:hAnsi="Cambria"/>
          <w:b/>
          <w:bCs/>
          <w:color w:val="000000"/>
          <w:sz w:val="24"/>
          <w:szCs w:val="24"/>
        </w:rPr>
        <w:t>Odstąpienie od umowy, wypowiedzenie umowy</w:t>
      </w:r>
    </w:p>
    <w:p>
      <w:pPr>
        <w:pStyle w:val="Normal"/>
        <w:numPr>
          <w:ilvl w:val="0"/>
          <w:numId w:val="9"/>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Zamawiający ma prawo odstąpić od umowy, jeżeli Wykonawca narusza w sposób istotny   postanowienia umowy. </w:t>
      </w:r>
    </w:p>
    <w:p>
      <w:pPr>
        <w:pStyle w:val="Normal"/>
        <w:numPr>
          <w:ilvl w:val="0"/>
          <w:numId w:val="9"/>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Istotne naruszenia umowy obejmują przypadki: </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 xml:space="preserve">utraty przez Wykonawcę prawa do wykonywania działalności będącej przedmiotem niniejszej umowy, </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nierozpoczęcia wykonywania przedmiotu umowy bez uzasadnionej przyczyny pomimo wezwania Zamawiającego,</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przerwania wykonywania przedmiotu umowy na okres dłuższy niż 1 miesiąc,</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 xml:space="preserve">niewykonywania przez Wykonawcę obowiązków wynikających z ustawy </w:t>
        <w:br/>
        <w:t>o utrzymaniu czystości i porządku w gminach,</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niewykonania, niewykonywania lub nieprawidłowego wykonania, wykonywania obowiązków wskazanych w umowie lub opisie przedmiotu zamówienia pomimo:</w:t>
      </w:r>
    </w:p>
    <w:p>
      <w:pPr>
        <w:pStyle w:val="ListParagraph"/>
        <w:numPr>
          <w:ilvl w:val="0"/>
          <w:numId w:val="24"/>
        </w:numPr>
        <w:spacing w:lineRule="auto" w:line="276"/>
        <w:rPr>
          <w:rFonts w:ascii="Cambria" w:hAnsi="Cambria"/>
          <w:color w:val="000000"/>
          <w:sz w:val="24"/>
          <w:szCs w:val="24"/>
        </w:rPr>
      </w:pPr>
      <w:r>
        <w:rPr>
          <w:rFonts w:ascii="Cambria" w:hAnsi="Cambria"/>
          <w:color w:val="000000"/>
          <w:sz w:val="24"/>
          <w:szCs w:val="24"/>
        </w:rPr>
        <w:t xml:space="preserve">bezskutecznego upływu minimum 7 dniowego terminu wyznaczonego przez zamawiającego na usunięcie wad spowodowanych niewykonaniem /niewykonywaniem/ lub nieprawidłowym wykonaniem /wykonywaniem/ tych obowiązków </w:t>
      </w:r>
    </w:p>
    <w:p>
      <w:pPr>
        <w:pStyle w:val="ListParagraph"/>
        <w:spacing w:lineRule="auto" w:line="276"/>
        <w:ind w:start="1211"/>
        <w:rPr>
          <w:rFonts w:ascii="Cambria" w:hAnsi="Cambria"/>
          <w:color w:val="000000"/>
          <w:sz w:val="24"/>
          <w:szCs w:val="24"/>
        </w:rPr>
      </w:pPr>
      <w:r>
        <w:rPr>
          <w:rFonts w:ascii="Cambria" w:hAnsi="Cambria"/>
          <w:color w:val="000000"/>
          <w:sz w:val="24"/>
          <w:szCs w:val="24"/>
        </w:rPr>
        <w:t xml:space="preserve">lub </w:t>
      </w:r>
    </w:p>
    <w:p>
      <w:pPr>
        <w:pStyle w:val="ListParagraph"/>
        <w:rPr>
          <w:rFonts w:ascii="Cambria" w:hAnsi="Cambria"/>
          <w:color w:val="000000"/>
          <w:sz w:val="24"/>
          <w:szCs w:val="24"/>
        </w:rPr>
      </w:pPr>
      <w:r>
        <w:rPr>
          <w:rFonts w:ascii="Cambria" w:hAnsi="Cambria"/>
          <w:color w:val="000000"/>
          <w:sz w:val="24"/>
          <w:szCs w:val="24"/>
        </w:rPr>
        <w:t>b) pomimo bezskutecznego upływu minimum 7 dniowego terminu wyznaczonego przez zamawiającego na rozpoczęcie wykonywania tych obowiązków zgodnie z umową.</w:t>
      </w:r>
    </w:p>
    <w:p>
      <w:pPr>
        <w:pStyle w:val="Normal"/>
        <w:numPr>
          <w:ilvl w:val="0"/>
          <w:numId w:val="9"/>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Warunkiem odstąpienia przez Zamawiającego od umowy w przypadkach opisanych </w:t>
        <w:br/>
        <w:t>w ust. 2 pkt. 1 - 4 jest uprzednie wezwanie Wykonawcy do wykonania swoich obowiązków oraz wyznaczenie w tym celu dodatkowego 3 dniowego terminu.</w:t>
      </w:r>
    </w:p>
    <w:p>
      <w:pPr>
        <w:pStyle w:val="Normal"/>
        <w:numPr>
          <w:ilvl w:val="0"/>
          <w:numId w:val="9"/>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Odstąpienie od umowy powinno nastąpić na piśmie oraz zawierać uzasadnienie. </w:t>
      </w:r>
    </w:p>
    <w:p>
      <w:pPr>
        <w:pStyle w:val="Normal"/>
        <w:numPr>
          <w:ilvl w:val="0"/>
          <w:numId w:val="9"/>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Odstąpienia dokonuje się w okresie 30 dni od dnia bezskutecznego upływu terminów o którym mowa w ust. 2 pkt 5 lub ust. 3. </w:t>
      </w:r>
    </w:p>
    <w:p>
      <w:pPr>
        <w:pStyle w:val="Normal"/>
        <w:numPr>
          <w:ilvl w:val="0"/>
          <w:numId w:val="9"/>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uprawniony jest do wypowiedzenia umowy z zachowaniem </w:t>
        <w:br/>
        <w:t>3 miesięcznego terminu wypowiedzenia, jeśli Zamawiający pozostaje w zwłoce z zapłatą wynagrodzenia przekraczająca 60 dni, na które Wykonawca należycie i w zgodzie z postanowieniami umowy oraz przepisami prawa wystawił fakturę VAT. Przed wypowiedzeniem Wykonawca zobowiązuje się do wezwania Zamawiającego na piśmie do wykonania zobowiązania wyznaczając dodatkowy co najmniej 14 dniowy termin do dokonania płatności rozpoczynający bieg od dnia otrzymania wezwania.</w:t>
      </w:r>
    </w:p>
    <w:p>
      <w:pPr>
        <w:pStyle w:val="Normal"/>
        <w:numPr>
          <w:ilvl w:val="0"/>
          <w:numId w:val="9"/>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Oświadczenie o wypowiedzeniu może być złożone w terminie 30 dni od dnia bez skutecznego upływu dodatkowego terminu dokonania płatności. </w:t>
      </w:r>
    </w:p>
    <w:p>
      <w:pPr>
        <w:pStyle w:val="Normal"/>
        <w:numPr>
          <w:ilvl w:val="0"/>
          <w:numId w:val="9"/>
        </w:numPr>
        <w:spacing w:lineRule="auto" w:line="276"/>
        <w:ind w:hanging="426" w:start="426"/>
        <w:jc w:val="both"/>
        <w:rPr>
          <w:rFonts w:ascii="Cambria" w:hAnsi="Cambria"/>
          <w:color w:val="000000"/>
          <w:sz w:val="24"/>
          <w:szCs w:val="24"/>
        </w:rPr>
      </w:pPr>
      <w:r>
        <w:rPr>
          <w:rFonts w:ascii="Cambria" w:hAnsi="Cambria"/>
          <w:color w:val="000000"/>
          <w:sz w:val="24"/>
          <w:szCs w:val="24"/>
        </w:rPr>
        <w:t>Zamawiający i Wykonawca ma prawo do wypowiedzenia niniejszej umowy z zachowaniem 6 miesięcznego okresu wypowiedzenia.</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11</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Zmiany umowy </w:t>
      </w:r>
    </w:p>
    <w:p>
      <w:pPr>
        <w:pStyle w:val="Ciemnalistaakcent51"/>
        <w:widowControl w:val="false"/>
        <w:numPr>
          <w:ilvl w:val="0"/>
          <w:numId w:val="13"/>
        </w:numPr>
        <w:spacing w:lineRule="auto" w:line="276"/>
        <w:ind w:hanging="567" w:start="567"/>
        <w:jc w:val="both"/>
        <w:rPr>
          <w:rFonts w:ascii="Cambria" w:hAnsi="Cambria" w:cs="†¯øw≥¸"/>
          <w:color w:val="000000"/>
        </w:rPr>
      </w:pPr>
      <w:r>
        <w:rPr>
          <w:rFonts w:ascii="Cambria" w:hAnsi="Cambria"/>
          <w:color w:val="000000"/>
        </w:rPr>
        <w:t xml:space="preserve">Strony dopuszczają dokonywanie zmian w umowie na następujących warunkach: </w:t>
      </w:r>
    </w:p>
    <w:p>
      <w:pPr>
        <w:pStyle w:val="Standard1"/>
        <w:numPr>
          <w:ilvl w:val="0"/>
          <w:numId w:val="22"/>
        </w:numPr>
        <w:spacing w:lineRule="auto" w:line="276"/>
        <w:jc w:val="both"/>
        <w:rPr>
          <w:rFonts w:ascii="Cambria" w:hAnsi="Cambria"/>
          <w:lang w:val="pl-PL"/>
        </w:rPr>
      </w:pPr>
      <w:r>
        <w:rPr>
          <w:rFonts w:ascii="Cambria" w:hAnsi="Cambria"/>
          <w:lang w:val="pl-PL"/>
        </w:rPr>
        <w:t>wystąpienia siły wyższej, powodującej konieczność wprowadzenia zmian do umowy. Przez działanie siły wyższej należy rozumieć zdarzenie bądź połączenie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Wykonawca jest zobowiązany niezwłocznie poinformować Zamawiającego o fakcie zaistnienia siły wyższej oraz wskazać zakres i wpływ, jakie zdarzenie ma na realizację przedmiotu umowy,</w:t>
      </w:r>
    </w:p>
    <w:p>
      <w:pPr>
        <w:pStyle w:val="Standard1"/>
        <w:numPr>
          <w:ilvl w:val="0"/>
          <w:numId w:val="22"/>
        </w:numPr>
        <w:spacing w:lineRule="auto" w:line="276"/>
        <w:jc w:val="both"/>
        <w:rPr>
          <w:rFonts w:ascii="Cambria" w:hAnsi="Cambria"/>
          <w:lang w:val="pl-PL"/>
        </w:rPr>
      </w:pPr>
      <w:r>
        <w:rPr>
          <w:rFonts w:ascii="Cambria" w:hAnsi="Cambria"/>
          <w:lang w:val="pl-PL"/>
        </w:rPr>
        <w:t>wprowadzenia przez Zamawiającego zmian w systemie odbioru odpadów (np. zmiany w ilości i częstotliwości odbioru odpadów, modyfikacji zakresu selektywnej zbiórki, rozszerzenia lub zmniejszenia rodzajów odpadów podlegających odbiorowi - na podstawie akt prawa miejscowego i prawa powszechnie obowiązującego),</w:t>
      </w:r>
    </w:p>
    <w:p>
      <w:pPr>
        <w:pStyle w:val="Standard1"/>
        <w:numPr>
          <w:ilvl w:val="0"/>
          <w:numId w:val="22"/>
        </w:numPr>
        <w:spacing w:lineRule="auto" w:line="276"/>
        <w:jc w:val="both"/>
        <w:rPr>
          <w:rFonts w:ascii="Cambria" w:hAnsi="Cambria"/>
          <w:lang w:val="pl-PL"/>
        </w:rPr>
      </w:pPr>
      <w:r>
        <w:rPr>
          <w:rFonts w:ascii="Cambria" w:hAnsi="Cambria"/>
          <w:lang w:val="pl-PL"/>
        </w:rPr>
        <w:t>wprowadzenia przez Zamawiającego zmian w zakresie objęcia systemem gospodarki odpadami nieruchomości z terenu gminy (włącznie lub wyłączenie całości lub części nieruchomości niezamieszkałych - na podstawie akt prawa miejscowego i prawa powszechnie obowiązującego),</w:t>
      </w:r>
    </w:p>
    <w:p>
      <w:pPr>
        <w:pStyle w:val="Standard1"/>
        <w:numPr>
          <w:ilvl w:val="0"/>
          <w:numId w:val="22"/>
        </w:numPr>
        <w:spacing w:lineRule="auto" w:line="276"/>
        <w:jc w:val="both"/>
        <w:rPr>
          <w:rFonts w:ascii="Cambria" w:hAnsi="Cambria"/>
          <w:lang w:val="pl-PL"/>
        </w:rPr>
      </w:pPr>
      <w:bookmarkStart w:id="3" w:name="_Hlk6807493"/>
      <w:r>
        <w:rPr>
          <w:rFonts w:ascii="Cambria" w:hAnsi="Cambria"/>
          <w:lang w:val="pl-PL"/>
        </w:rPr>
        <w:t>zmiany harmonogramu, w przypadku zajścia okoliczności, które nie były znane w chwili jej zawarcia.</w:t>
      </w:r>
      <w:bookmarkEnd w:id="3"/>
    </w:p>
    <w:p>
      <w:pPr>
        <w:pStyle w:val="Normal"/>
        <w:numPr>
          <w:ilvl w:val="0"/>
          <w:numId w:val="13"/>
        </w:numPr>
        <w:spacing w:lineRule="auto" w:line="276"/>
        <w:ind w:hanging="567" w:start="567"/>
        <w:jc w:val="both"/>
        <w:rPr>
          <w:rFonts w:ascii="Cambria" w:hAnsi="Cambria"/>
          <w:color w:val="000000"/>
          <w:sz w:val="24"/>
          <w:szCs w:val="24"/>
        </w:rPr>
      </w:pPr>
      <w:r>
        <w:rPr>
          <w:rFonts w:ascii="Cambria" w:hAnsi="Cambria"/>
          <w:color w:val="000000"/>
          <w:sz w:val="24"/>
          <w:szCs w:val="24"/>
        </w:rPr>
        <w:t xml:space="preserve">Dopuszcza się zmianę umowy w zakresie sposobu spełnienia przez Wykonawcę świadczenia  odbierania i transportu odpadów w przypadku zmiany przepisów prawa powszechnie obowiązującego wpływających na sposób spełnienia świadczenia (realizację umowy). </w:t>
      </w:r>
    </w:p>
    <w:p>
      <w:pPr>
        <w:pStyle w:val="Ciemnalistaakcent51"/>
        <w:widowControl w:val="false"/>
        <w:numPr>
          <w:ilvl w:val="0"/>
          <w:numId w:val="13"/>
        </w:numPr>
        <w:spacing w:lineRule="auto" w:line="276"/>
        <w:ind w:hanging="567" w:start="567"/>
        <w:jc w:val="both"/>
        <w:rPr>
          <w:rFonts w:ascii="Cambria" w:hAnsi="Cambria" w:cs="†¯øw≥¸"/>
          <w:color w:val="000000"/>
        </w:rPr>
      </w:pPr>
      <w:r>
        <w:rPr>
          <w:rFonts w:cs="†¯øw≥¸" w:ascii="Cambria" w:hAnsi="Cambria"/>
          <w:color w:val="000000"/>
        </w:rPr>
        <w:t>Zmiana wynagrodzenia Wykonawcy jest możliwa w przypadkach wskazanych wyżej, na zasadach określonych w warunkach umowy.</w:t>
      </w:r>
    </w:p>
    <w:p>
      <w:pPr>
        <w:pStyle w:val="Ciemnalistaakcent51"/>
        <w:widowControl w:val="false"/>
        <w:numPr>
          <w:ilvl w:val="0"/>
          <w:numId w:val="13"/>
        </w:numPr>
        <w:spacing w:lineRule="auto" w:line="276"/>
        <w:ind w:hanging="567" w:start="567"/>
        <w:jc w:val="both"/>
        <w:rPr>
          <w:rFonts w:ascii="Cambria" w:hAnsi="Cambria" w:cs="†¯øw≥¸"/>
          <w:color w:val="000000"/>
        </w:rPr>
      </w:pPr>
      <w:r>
        <w:rPr>
          <w:rFonts w:cs="†¯øw≥¸" w:ascii="Cambria" w:hAnsi="Cambria"/>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pPr>
        <w:pStyle w:val="Ciemnalistaakcent51"/>
        <w:widowControl w:val="false"/>
        <w:numPr>
          <w:ilvl w:val="0"/>
          <w:numId w:val="13"/>
        </w:numPr>
        <w:spacing w:lineRule="auto" w:line="276"/>
        <w:ind w:hanging="567" w:start="567"/>
        <w:jc w:val="both"/>
        <w:rPr>
          <w:rFonts w:ascii="Cambria" w:hAnsi="Cambria" w:cs="†¯øw≥¸"/>
          <w:color w:val="000000"/>
        </w:rPr>
      </w:pPr>
      <w:r>
        <w:rPr>
          <w:rFonts w:cs="†¯øw≥¸" w:ascii="Cambria" w:hAnsi="Cambria"/>
          <w:color w:val="000000"/>
        </w:rPr>
        <w:t xml:space="preserve">Wszystkie powyższe postanowienia stanowią katalog zmian, na które Zamawiający może wyrazić zgodę. Nie stanowią jednocześnie zobowiązania do wyrażenia takiej zgody. </w:t>
      </w:r>
    </w:p>
    <w:p>
      <w:pPr>
        <w:pStyle w:val="Ciemnalistaakcent51"/>
        <w:widowControl w:val="false"/>
        <w:numPr>
          <w:ilvl w:val="0"/>
          <w:numId w:val="13"/>
        </w:numPr>
        <w:spacing w:lineRule="auto" w:line="276"/>
        <w:ind w:hanging="567" w:start="567"/>
        <w:jc w:val="both"/>
        <w:rPr>
          <w:rFonts w:ascii="Cambria" w:hAnsi="Cambria" w:cs="†¯øw≥¸"/>
          <w:color w:val="000000"/>
        </w:rPr>
      </w:pPr>
      <w:r>
        <w:rPr>
          <w:rFonts w:cs="†¯øw≥¸" w:ascii="Cambria" w:hAnsi="Cambria"/>
          <w:color w:val="000000"/>
        </w:rPr>
        <w:t xml:space="preserve">Nie stanowi zmiany istotnej umowy w rozumieniu art. 454 ustawy Prawo zamówień publicznych: </w:t>
      </w:r>
    </w:p>
    <w:p>
      <w:pPr>
        <w:pStyle w:val="Ciemnalistaakcent51"/>
        <w:widowControl w:val="false"/>
        <w:spacing w:lineRule="auto" w:line="276"/>
        <w:ind w:start="567"/>
        <w:jc w:val="both"/>
        <w:rPr>
          <w:rFonts w:ascii="Cambria" w:hAnsi="Cambria" w:cs="†¯øw≥¸"/>
          <w:color w:val="000000"/>
        </w:rPr>
      </w:pPr>
      <w:r>
        <w:rPr>
          <w:rFonts w:cs="†¯øw≥¸" w:ascii="Cambria" w:hAnsi="Cambria"/>
          <w:color w:val="000000"/>
        </w:rPr>
        <w:t xml:space="preserve">1) zmiana danych teleadresowych, </w:t>
      </w:r>
    </w:p>
    <w:p>
      <w:pPr>
        <w:pStyle w:val="Ciemnalistaakcent51"/>
        <w:widowControl w:val="false"/>
        <w:spacing w:lineRule="auto" w:line="276"/>
        <w:ind w:start="567"/>
        <w:jc w:val="both"/>
        <w:rPr>
          <w:rFonts w:ascii="Cambria" w:hAnsi="Cambria" w:cs="†¯øw≥¸"/>
          <w:color w:val="000000"/>
        </w:rPr>
      </w:pPr>
      <w:r>
        <w:rPr>
          <w:rFonts w:cs="†¯øw≥¸" w:ascii="Cambria" w:hAnsi="Cambria"/>
          <w:color w:val="000000"/>
        </w:rPr>
        <w:t>2) zmiana danych związanych z obsługą administracyjno-organizacyjną umowy (np. zmiana nr rachunku bankowego).</w:t>
      </w:r>
    </w:p>
    <w:p>
      <w:pPr>
        <w:pStyle w:val="Ciemnalistaakcent51"/>
        <w:widowControl w:val="false"/>
        <w:spacing w:lineRule="auto" w:line="276"/>
        <w:ind w:hanging="0" w:start="0"/>
        <w:jc w:val="both"/>
        <w:rPr>
          <w:rFonts w:ascii="Cambria" w:hAnsi="Cambria" w:cs="†¯øw≥¸"/>
          <w:color w:val="000000"/>
        </w:rPr>
      </w:pPr>
      <w:r>
        <w:rPr>
          <w:rFonts w:cs="†¯øw≥¸" w:ascii="Cambria" w:hAnsi="Cambria"/>
          <w:b/>
          <w:bCs/>
          <w:color w:val="000000"/>
        </w:rPr>
        <w:t>7</w:t>
      </w:r>
      <w:r>
        <w:rPr>
          <w:rFonts w:cs="†¯øw≥¸" w:ascii="Cambria" w:hAnsi="Cambria"/>
          <w:color w:val="000000"/>
        </w:rPr>
        <w:t xml:space="preserve">.  </w:t>
      </w:r>
      <w:r>
        <w:rPr>
          <w:rFonts w:cs="Cambria" w:ascii="Cambria" w:hAnsi="Cambria"/>
          <w:color w:val="000000"/>
          <w:sz w:val="24"/>
          <w:szCs w:val="24"/>
        </w:rPr>
        <w:t>Określa się następujące zasady wprowadzania zmian wysokości wynagrodzenia w przypadku zmiany:</w:t>
      </w:r>
    </w:p>
    <w:p>
      <w:pPr>
        <w:pStyle w:val="Normal"/>
        <w:widowControl/>
        <w:numPr>
          <w:ilvl w:val="0"/>
          <w:numId w:val="28"/>
        </w:numPr>
        <w:shd w:val="clear" w:fill="FFFFFF"/>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pPr>
        <w:pStyle w:val="Normal"/>
        <w:widowControl/>
        <w:numPr>
          <w:ilvl w:val="0"/>
          <w:numId w:val="28"/>
        </w:numPr>
        <w:shd w:val="clear" w:fill="FFFFFF"/>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pPr>
        <w:pStyle w:val="Normal"/>
        <w:widowControl/>
        <w:numPr>
          <w:ilvl w:val="0"/>
          <w:numId w:val="29"/>
        </w:numPr>
        <w:shd w:val="clear" w:fill="FFFFFF"/>
        <w:suppressAutoHyphens w:val="false"/>
        <w:spacing w:before="0" w:after="0"/>
        <w:ind w:hanging="283" w:start="1134" w:end="0"/>
        <w:textAlignment w:val="auto"/>
        <w:rPr>
          <w:rFonts w:ascii="Cambria" w:hAnsi="Cambria" w:cs="Cambria"/>
          <w:color w:val="000000"/>
          <w:sz w:val="24"/>
          <w:szCs w:val="24"/>
        </w:rPr>
      </w:pPr>
      <w:r>
        <w:rPr>
          <w:rFonts w:cs="Cambria" w:ascii="Cambria" w:hAnsi="Cambria"/>
          <w:color w:val="000000"/>
          <w:sz w:val="24"/>
          <w:szCs w:val="24"/>
        </w:rPr>
        <w:t>udowodni, że zmiana w/w przepisów będzie miała wpływ na koszty wykonania zamówienia przez Wykonawcę,</w:t>
      </w:r>
    </w:p>
    <w:p>
      <w:pPr>
        <w:pStyle w:val="Normal"/>
        <w:widowControl/>
        <w:numPr>
          <w:ilvl w:val="0"/>
          <w:numId w:val="29"/>
        </w:numPr>
        <w:shd w:val="clear" w:fill="FFFFFF"/>
        <w:suppressAutoHyphens w:val="false"/>
        <w:spacing w:before="0" w:after="0"/>
        <w:ind w:hanging="283" w:start="1134" w:end="0"/>
        <w:textAlignment w:val="auto"/>
        <w:rPr>
          <w:rFonts w:ascii="Cambria" w:hAnsi="Cambria" w:cs="Cambria"/>
          <w:color w:val="000000"/>
          <w:sz w:val="24"/>
          <w:szCs w:val="24"/>
        </w:rPr>
      </w:pPr>
      <w:r>
        <w:rPr>
          <w:rFonts w:cs="Cambria" w:ascii="Cambria" w:hAnsi="Cambria"/>
          <w:color w:val="000000"/>
          <w:sz w:val="24"/>
          <w:szCs w:val="24"/>
        </w:rPr>
        <w:t>wykaże, jaką część wynagrodzenia stanowią koszty pracy ponoszone przez Wykonawcę w trakcie realizacji zamówienia oraz jak zmiana przepisów wpłynie na wysokość tych kosztów.</w:t>
      </w:r>
    </w:p>
    <w:p>
      <w:pPr>
        <w:pStyle w:val="Normal"/>
        <w:shd w:val="clear" w:fill="FFFFFF"/>
        <w:spacing w:before="0" w:after="0"/>
        <w:ind w:start="851" w:end="0"/>
        <w:rPr>
          <w:rFonts w:ascii="Cambria" w:hAnsi="Cambria" w:cs="Cambria"/>
          <w:color w:val="000000"/>
          <w:sz w:val="24"/>
          <w:szCs w:val="24"/>
        </w:rPr>
      </w:pPr>
      <w:r>
        <w:rPr>
          <w:rFonts w:cs="Cambria" w:ascii="Cambria" w:hAnsi="Cambria"/>
          <w:color w:val="000000"/>
          <w:sz w:val="24"/>
          <w:szCs w:val="24"/>
        </w:rPr>
        <w:t>Zamawiający zastrzega sobie prawo do wniesienia zastrzeżeń dotyczących wysokości kosztów pracy przedstawionych przez Wykonawcę.</w:t>
      </w:r>
    </w:p>
    <w:p>
      <w:pPr>
        <w:pStyle w:val="Normal"/>
        <w:widowControl/>
        <w:numPr>
          <w:ilvl w:val="0"/>
          <w:numId w:val="28"/>
        </w:numPr>
        <w:shd w:val="clear" w:fill="FFFFFF"/>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pPr>
        <w:pStyle w:val="Normal"/>
        <w:widowControl/>
        <w:numPr>
          <w:ilvl w:val="0"/>
          <w:numId w:val="30"/>
        </w:numPr>
        <w:shd w:val="clear" w:fill="FFFFFF"/>
        <w:suppressAutoHyphens w:val="false"/>
        <w:spacing w:before="0" w:after="0"/>
        <w:ind w:hanging="283" w:start="1134"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udowodni, że zmiana w/w przepisów będzie miała wpływ na koszty wykonania zamówienia przez Wykonawcę,</w:t>
      </w:r>
    </w:p>
    <w:p>
      <w:pPr>
        <w:pStyle w:val="Normal"/>
        <w:widowControl/>
        <w:numPr>
          <w:ilvl w:val="0"/>
          <w:numId w:val="30"/>
        </w:numPr>
        <w:shd w:val="clear" w:fill="FFFFFF"/>
        <w:suppressAutoHyphens w:val="false"/>
        <w:spacing w:before="0" w:after="0"/>
        <w:ind w:hanging="283" w:start="1134"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wykaże, jaką część wynagrodzenia stanowią koszty pracy ponoszone przez Wykonawcę w trakcie realizacji zamówienia oraz jak zmiana przepisów wpłynie na wysokość tych kosztów.</w:t>
      </w:r>
    </w:p>
    <w:p>
      <w:pPr>
        <w:pStyle w:val="Normal"/>
        <w:widowControl/>
        <w:numPr>
          <w:ilvl w:val="0"/>
          <w:numId w:val="28"/>
        </w:numPr>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sz w:val="24"/>
          <w:szCs w:val="24"/>
          <w:lang w:eastAsia="pl-PL"/>
        </w:rPr>
      </w:pPr>
      <w:r>
        <w:rPr>
          <w:rFonts w:eastAsia="Calibri" w:cs="Times New Roman;Times New Roman" w:ascii="Cambria" w:hAnsi="Cambria"/>
          <w:color w:val="000000"/>
          <w:sz w:val="24"/>
          <w:szCs w:val="24"/>
          <w:lang w:eastAsia="pl-PL"/>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pPr>
        <w:pStyle w:val="Normal"/>
        <w:widowControl/>
        <w:numPr>
          <w:ilvl w:val="0"/>
          <w:numId w:val="31"/>
        </w:numPr>
        <w:suppressAutoHyphens w:val="false"/>
        <w:spacing w:before="0" w:after="0"/>
        <w:ind w:hanging="283" w:start="1134" w:end="0"/>
        <w:contextualSpacing/>
        <w:textAlignment w:val="auto"/>
        <w:rPr>
          <w:rFonts w:ascii="Cambria" w:hAnsi="Cambria" w:eastAsia="Calibri" w:cs="Times New Roman;Times New Roman"/>
          <w:sz w:val="24"/>
          <w:szCs w:val="24"/>
          <w:lang w:eastAsia="pl-PL"/>
        </w:rPr>
      </w:pPr>
      <w:r>
        <w:rPr>
          <w:rFonts w:eastAsia="Calibri" w:cs="Times New Roman;Times New Roman" w:ascii="Cambria" w:hAnsi="Cambria"/>
          <w:color w:val="000000"/>
          <w:sz w:val="24"/>
          <w:szCs w:val="24"/>
          <w:lang w:eastAsia="pl-PL"/>
        </w:rPr>
        <w:t>udowodni, że zmiana w/w przepisów będzie miała wpływ na koszty wykonania zamówienia przez Wykonawcę,</w:t>
      </w:r>
    </w:p>
    <w:p>
      <w:pPr>
        <w:pStyle w:val="Normal"/>
        <w:widowControl/>
        <w:numPr>
          <w:ilvl w:val="0"/>
          <w:numId w:val="31"/>
        </w:numPr>
        <w:suppressAutoHyphens w:val="false"/>
        <w:spacing w:before="0" w:after="0"/>
        <w:ind w:hanging="283" w:start="1134" w:end="0"/>
        <w:contextualSpacing/>
        <w:textAlignment w:val="auto"/>
        <w:rPr>
          <w:rFonts w:ascii="Cambria" w:hAnsi="Cambria" w:eastAsia="Calibri" w:cs="Times New Roman;Times New Roman"/>
          <w:sz w:val="24"/>
          <w:szCs w:val="24"/>
          <w:lang w:eastAsia="pl-PL"/>
        </w:rPr>
      </w:pPr>
      <w:r>
        <w:rPr>
          <w:rFonts w:eastAsia="Calibri" w:cs="Times New Roman;Times New Roman" w:ascii="Cambria" w:hAnsi="Cambria"/>
          <w:color w:val="000000"/>
          <w:sz w:val="24"/>
          <w:szCs w:val="24"/>
          <w:lang w:eastAsia="pl-PL"/>
        </w:rPr>
        <w:t>wykaże, jaką część wynagrodzenia stanowią koszty pracy ponoszone przez Wykonawcę w trakcie realizacji zamówienia oraz jak zmiana przepisów wpłynie na wysokość tych kosztów.</w:t>
      </w:r>
    </w:p>
    <w:p>
      <w:pPr>
        <w:pStyle w:val="Normal"/>
        <w:shd w:val="clear" w:fill="FFFFFF"/>
        <w:spacing w:before="0" w:after="0"/>
        <w:ind w:start="851" w:end="0"/>
        <w:rPr>
          <w:rFonts w:ascii="Cambria" w:hAnsi="Cambria" w:cs="Cambria"/>
          <w:color w:val="000000"/>
          <w:sz w:val="24"/>
          <w:szCs w:val="24"/>
        </w:rPr>
      </w:pPr>
      <w:r>
        <w:rPr>
          <w:rFonts w:cs="Cambria" w:ascii="Cambria" w:hAnsi="Cambria"/>
          <w:color w:val="000000"/>
          <w:sz w:val="24"/>
          <w:szCs w:val="24"/>
        </w:rPr>
        <w:t>Zamawiający zastrzega sobie prawo do wniesienia zastrzeżeń dotyczących wysokości kosztów pracy przedstawionych przez Wykonawcę.</w:t>
      </w:r>
    </w:p>
    <w:p>
      <w:pPr>
        <w:pStyle w:val="Normal"/>
        <w:widowControl/>
        <w:numPr>
          <w:ilvl w:val="0"/>
          <w:numId w:val="32"/>
        </w:numPr>
        <w:suppressAutoHyphens w:val="false"/>
        <w:ind w:hanging="426" w:start="426" w:end="0"/>
        <w:textAlignment w:val="auto"/>
        <w:rPr/>
      </w:pPr>
      <w:r>
        <w:rPr>
          <w:rFonts w:cs="Cambria" w:ascii="Cambria" w:hAnsi="Cambria"/>
          <w:color w:val="000000"/>
          <w:sz w:val="24"/>
          <w:szCs w:val="24"/>
          <w:lang w:eastAsia="pl-PL"/>
        </w:rPr>
        <w:t>Strona wnioskująca o zmianę wskazaną w ust. 7 musi wykazać środkami dowodowymi, że zmiany, o których mowa w ust. 4 mają bezpośredni wpływ na wysokość wynagrodzenia wykonawcy tj. wykazać, że zmiany wskazane w ust. 7 wymuszają podwyższenie kosztów wykonania.</w:t>
      </w:r>
    </w:p>
    <w:p>
      <w:pPr>
        <w:pStyle w:val="Normal"/>
        <w:widowControl/>
        <w:numPr>
          <w:ilvl w:val="0"/>
          <w:numId w:val="32"/>
        </w:numPr>
        <w:shd w:val="clear" w:fill="FFFFFF"/>
        <w:suppressAutoHyphens w:val="false"/>
        <w:spacing w:before="0" w:after="0"/>
        <w:ind w:hanging="426" w:start="426" w:end="0"/>
        <w:textAlignment w:val="auto"/>
        <w:rPr/>
      </w:pPr>
      <w:r>
        <w:rPr>
          <w:rFonts w:cs="Cambria" w:ascii="Cambria" w:hAnsi="Cambria"/>
          <w:color w:val="000000"/>
          <w:sz w:val="24"/>
          <w:szCs w:val="24"/>
          <w:lang w:eastAsia="pl-PL"/>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pPr>
        <w:pStyle w:val="Normal"/>
        <w:widowControl/>
        <w:numPr>
          <w:ilvl w:val="0"/>
          <w:numId w:val="32"/>
        </w:numPr>
        <w:shd w:val="clear" w:fill="FFFFFF"/>
        <w:suppressAutoHyphens w:val="false"/>
        <w:spacing w:before="0" w:after="0"/>
        <w:ind w:hanging="426" w:start="426" w:end="0"/>
        <w:textAlignment w:val="auto"/>
        <w:rPr/>
      </w:pPr>
      <w:r>
        <w:rPr>
          <w:rFonts w:cs="Cambria" w:ascii="Cambria" w:hAnsi="Cambria"/>
          <w:color w:val="000000"/>
          <w:sz w:val="24"/>
          <w:szCs w:val="24"/>
          <w:lang w:eastAsia="pl-PL"/>
        </w:rPr>
        <w:t>W przypadku wystąpienia okoliczności, o których mowa w ust. 7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pPr>
        <w:pStyle w:val="Normal"/>
        <w:widowControl/>
        <w:numPr>
          <w:ilvl w:val="0"/>
          <w:numId w:val="32"/>
        </w:numPr>
        <w:shd w:val="clear" w:fill="FFFFFF"/>
        <w:suppressAutoHyphens w:val="false"/>
        <w:spacing w:before="0" w:after="0"/>
        <w:ind w:hanging="426" w:start="426" w:end="0"/>
        <w:textAlignment w:val="auto"/>
        <w:rPr/>
      </w:pPr>
      <w:r>
        <w:rPr>
          <w:rFonts w:cs="Cambria" w:ascii="Cambria" w:hAnsi="Cambria"/>
          <w:color w:val="000000"/>
          <w:sz w:val="24"/>
          <w:szCs w:val="24"/>
          <w:lang w:eastAsia="pl-PL"/>
        </w:rPr>
        <w:t>W przypadku wystąpienia okoliczności, o których mowa w ust. 7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pPr>
        <w:pStyle w:val="Normal"/>
        <w:widowControl/>
        <w:numPr>
          <w:ilvl w:val="0"/>
          <w:numId w:val="32"/>
        </w:numPr>
        <w:shd w:val="clear" w:fill="FFFFFF"/>
        <w:suppressAutoHyphens w:val="false"/>
        <w:spacing w:before="0" w:after="0"/>
        <w:ind w:hanging="426" w:start="426" w:end="0"/>
        <w:textAlignment w:val="auto"/>
        <w:rPr/>
      </w:pPr>
      <w:r>
        <w:rPr>
          <w:rFonts w:cs="Cambria" w:ascii="Cambria" w:hAnsi="Cambria"/>
          <w:color w:val="000000"/>
          <w:sz w:val="24"/>
          <w:szCs w:val="24"/>
          <w:lang w:eastAsia="pl-PL"/>
        </w:rPr>
        <w:t>W przypadku wystąpienia okoliczności, o których mowa w ust. 7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14.</w:t>
      </w:r>
    </w:p>
    <w:p>
      <w:pPr>
        <w:pStyle w:val="Normal"/>
        <w:widowControl/>
        <w:numPr>
          <w:ilvl w:val="0"/>
          <w:numId w:val="32"/>
        </w:numPr>
        <w:shd w:val="clear" w:fill="FFFFFF"/>
        <w:suppressAutoHyphens w:val="false"/>
        <w:spacing w:before="0" w:after="0"/>
        <w:ind w:hanging="426" w:start="426" w:end="0"/>
        <w:textAlignment w:val="auto"/>
        <w:rPr/>
      </w:pPr>
      <w:r>
        <w:rPr>
          <w:rFonts w:cs="Cambria" w:ascii="Cambria" w:hAnsi="Cambria"/>
          <w:color w:val="000000"/>
          <w:sz w:val="24"/>
          <w:szCs w:val="24"/>
          <w:lang w:eastAsia="pl-PL"/>
        </w:rPr>
        <w:t>Warunkiem dokonania zmiany wynagrodzenia Wykonawcy, o której mowa w ust. 7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pPr>
        <w:pStyle w:val="Normal"/>
        <w:widowControl/>
        <w:numPr>
          <w:ilvl w:val="0"/>
          <w:numId w:val="32"/>
        </w:numPr>
        <w:shd w:val="clear" w:fill="FFFFFF"/>
        <w:suppressAutoHyphens w:val="false"/>
        <w:spacing w:before="0" w:after="0"/>
        <w:ind w:hanging="426" w:start="426" w:end="0"/>
        <w:textAlignment w:val="auto"/>
        <w:rPr/>
      </w:pPr>
      <w:r>
        <w:rPr>
          <w:rFonts w:cs="Cambria" w:ascii="Cambria" w:hAnsi="Cambria"/>
          <w:color w:val="000000"/>
          <w:sz w:val="24"/>
          <w:szCs w:val="24"/>
          <w:lang w:eastAsia="pl-PL"/>
        </w:rPr>
        <w:t>Ciężar dowodu, że okoliczności wymienione w ust. 7 pkt 2 i 3 mają wpływ na koszty wykonania zamówienia spoczywa na Wykonawcy.</w:t>
      </w:r>
    </w:p>
    <w:p>
      <w:pPr>
        <w:pStyle w:val="Normal"/>
        <w:widowControl/>
        <w:numPr>
          <w:ilvl w:val="0"/>
          <w:numId w:val="32"/>
        </w:numPr>
        <w:shd w:val="clear" w:fill="FFFFFF"/>
        <w:suppressAutoHyphens w:val="false"/>
        <w:spacing w:before="0" w:after="0"/>
        <w:ind w:hanging="426" w:start="426" w:end="0"/>
        <w:textAlignment w:val="auto"/>
        <w:rPr/>
      </w:pPr>
      <w:r>
        <w:rPr>
          <w:rFonts w:cs="Cambria" w:ascii="Cambria" w:hAnsi="Cambria"/>
          <w:color w:val="000000"/>
          <w:sz w:val="24"/>
          <w:szCs w:val="24"/>
          <w:lang w:eastAsia="pl-PL"/>
        </w:rPr>
        <w:t xml:space="preserve">Zmiany wysokości wynagrodzenia, o których mowa w ust. 7 pkt 1 umowy mogą zostać dokonane ze skutkiem nie wcześniej niż na dzień wejścia w życie przepisów, z których wynikają te zmiany. </w:t>
      </w:r>
    </w:p>
    <w:p>
      <w:pPr>
        <w:pStyle w:val="Normal"/>
        <w:widowControl/>
        <w:numPr>
          <w:ilvl w:val="0"/>
          <w:numId w:val="32"/>
        </w:numPr>
        <w:shd w:val="clear" w:fill="FFFFFF"/>
        <w:suppressAutoHyphens w:val="false"/>
        <w:spacing w:before="0" w:after="0"/>
        <w:ind w:hanging="426" w:start="426" w:end="0"/>
        <w:textAlignment w:val="auto"/>
        <w:rPr>
          <w:rFonts w:ascii="Cambria" w:hAnsi="Cambria" w:cs="Cambria"/>
          <w:color w:val="000000"/>
          <w:sz w:val="24"/>
          <w:szCs w:val="24"/>
          <w:lang w:eastAsia="pl-PL"/>
        </w:rPr>
      </w:pPr>
      <w:r>
        <w:rPr>
          <w:rFonts w:cs="Cambria" w:ascii="Cambria" w:hAnsi="Cambria"/>
          <w:color w:val="000000"/>
          <w:sz w:val="24"/>
          <w:szCs w:val="24"/>
          <w:lang w:eastAsia="pl-PL"/>
        </w:rPr>
        <w:t>Zmiany, o których mowa w ust. 7 mogą być dokonane tylko, jeżeli jest to niezbędne dla prawidłowego wykonania umowy.</w:t>
      </w:r>
    </w:p>
    <w:p>
      <w:pPr>
        <w:pStyle w:val="Ciemnalistaakcent51"/>
        <w:widowControl w:val="false"/>
        <w:spacing w:lineRule="auto" w:line="276"/>
        <w:ind w:hanging="0" w:start="0"/>
        <w:jc w:val="both"/>
        <w:rPr>
          <w:rFonts w:ascii="Cambria" w:hAnsi="Cambria" w:cs="Calibri"/>
          <w:color w:val="000000"/>
          <w:sz w:val="24"/>
          <w:szCs w:val="24"/>
        </w:rPr>
      </w:pPr>
      <w:r>
        <w:rPr>
          <w:rFonts w:cs="Calibri" w:ascii="Cambria" w:hAnsi="Cambria"/>
          <w:color w:val="000000"/>
          <w:sz w:val="24"/>
          <w:szCs w:val="24"/>
        </w:rPr>
        <w:t>Wszystkie powyższe postanowienia stanowią katalog zmian, na które Zamawiający może wyrazić zgodę. Nie stanowią one jednak zobowiązania do wyrażenia takiej zgody.</w:t>
      </w:r>
    </w:p>
    <w:p>
      <w:pPr>
        <w:pStyle w:val="Ciemnalistaakcent51"/>
        <w:widowControl w:val="false"/>
        <w:spacing w:lineRule="auto" w:line="276"/>
        <w:ind w:hanging="0" w:start="0"/>
        <w:jc w:val="both"/>
        <w:rPr>
          <w:rFonts w:ascii="Cambria" w:hAnsi="Cambria" w:cs="Calibri"/>
          <w:color w:val="000000"/>
          <w:sz w:val="24"/>
          <w:szCs w:val="24"/>
        </w:rPr>
      </w:pPr>
      <w:r>
        <w:rPr>
          <w:rFonts w:cs="Calibri" w:ascii="Cambria" w:hAnsi="Cambria"/>
          <w:color w:val="000000"/>
          <w:sz w:val="24"/>
          <w:szCs w:val="24"/>
        </w:rPr>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12</w:t>
      </w:r>
    </w:p>
    <w:p>
      <w:pPr>
        <w:pStyle w:val="Normal"/>
        <w:spacing w:lineRule="auto" w:line="276"/>
        <w:jc w:val="center"/>
        <w:rPr>
          <w:rFonts w:ascii="Cambria" w:hAnsi="Cambria"/>
          <w:color w:val="000000"/>
          <w:sz w:val="24"/>
          <w:szCs w:val="24"/>
        </w:rPr>
      </w:pPr>
      <w:r>
        <w:rPr>
          <w:rFonts w:ascii="Cambria" w:hAnsi="Cambria"/>
          <w:b/>
          <w:bCs/>
          <w:color w:val="000000"/>
          <w:sz w:val="24"/>
          <w:szCs w:val="24"/>
        </w:rPr>
        <w:t>Klauzula waloryzacyjna</w:t>
      </w:r>
    </w:p>
    <w:p>
      <w:pPr>
        <w:pStyle w:val="Normal"/>
        <w:widowControl/>
        <w:numPr>
          <w:ilvl w:val="0"/>
          <w:numId w:val="33"/>
        </w:numPr>
        <w:shd w:val="clear" w:color="auto" w:fill="FFFFFF"/>
        <w:spacing w:lineRule="auto" w:line="276"/>
        <w:ind w:hanging="426" w:start="426"/>
        <w:jc w:val="both"/>
        <w:rPr>
          <w:rFonts w:ascii="Cambria" w:hAnsi="Cambria" w:cs="Calibri"/>
          <w:sz w:val="24"/>
          <w:szCs w:val="24"/>
        </w:rPr>
      </w:pPr>
      <w:r>
        <w:rPr>
          <w:rFonts w:cs="Calibri" w:ascii="Cambria" w:hAnsi="Cambria"/>
          <w:sz w:val="24"/>
          <w:szCs w:val="24"/>
        </w:rPr>
        <w:t xml:space="preserve">Strony przewidują możliwość zmiany wynagrodzenia Wykonawcy zgodnie </w:t>
        <w:br/>
        <w:t>z poniższymi zasadami, w przypadku zmiany ceny materiałów lub kosztów związanych z realizacją zamówienia:</w:t>
      </w:r>
    </w:p>
    <w:p>
      <w:pPr>
        <w:pStyle w:val="Normal"/>
        <w:widowControl/>
        <w:numPr>
          <w:ilvl w:val="2"/>
          <w:numId w:val="25"/>
        </w:numPr>
        <w:shd w:val="clear" w:color="auto" w:fill="FFFFFF"/>
        <w:tabs>
          <w:tab w:val="clear" w:pos="720"/>
          <w:tab w:val="center" w:pos="851" w:leader="none"/>
        </w:tabs>
        <w:spacing w:lineRule="auto" w:line="276"/>
        <w:ind w:hanging="425" w:start="851"/>
        <w:jc w:val="both"/>
        <w:rPr>
          <w:sz w:val="24"/>
          <w:szCs w:val="24"/>
        </w:rPr>
      </w:pPr>
      <w:r>
        <w:rPr>
          <w:rFonts w:cs="Calibri" w:ascii="Cambria" w:hAnsi="Cambria"/>
          <w:sz w:val="24"/>
          <w:szCs w:val="24"/>
        </w:rPr>
        <w:t xml:space="preserve">wyliczenie wysokości zmiany wynagrodzenia odbywać się będzie w oparciu </w:t>
        <w:br/>
        <w:t xml:space="preserve">o średnioroczny wskaźnik towarów i usług konsumpcyjnych w stosunku do analogicznego miesiąca roku poprzedniego publikowany przez Prezesa GUS, </w:t>
      </w:r>
      <w:r>
        <w:rPr>
          <w:rFonts w:cs="Arial" w:ascii="Cambria" w:hAnsi="Cambria"/>
          <w:color w:val="222222"/>
          <w:sz w:val="24"/>
          <w:szCs w:val="24"/>
        </w:rPr>
        <w:t>zwany dalej wskaźnikiem GUS,</w:t>
      </w:r>
    </w:p>
    <w:p>
      <w:pPr>
        <w:pStyle w:val="Normal"/>
        <w:widowControl/>
        <w:numPr>
          <w:ilvl w:val="2"/>
          <w:numId w:val="25"/>
        </w:numPr>
        <w:shd w:val="clear" w:color="auto" w:fill="FFFFFF"/>
        <w:tabs>
          <w:tab w:val="clear" w:pos="720"/>
          <w:tab w:val="center" w:pos="851" w:leader="none"/>
        </w:tabs>
        <w:spacing w:lineRule="auto" w:line="276"/>
        <w:jc w:val="both"/>
        <w:textAlignment w:val="baseline"/>
        <w:rPr>
          <w:sz w:val="24"/>
          <w:szCs w:val="24"/>
        </w:rPr>
      </w:pPr>
      <w:r>
        <w:rPr>
          <w:rFonts w:cs="Calibri" w:ascii="Cambria" w:hAnsi="Cambria"/>
          <w:sz w:val="24"/>
          <w:szCs w:val="24"/>
        </w:rPr>
        <w:t>w sytuacji, gdy wskaźnik GUS w dowolnym miesiącu realizacji usługi zmieni się minimum o 5% w stosunku do poprzedniego miesiąca, strony mogą złożyć wniosek o dokonanie odpowiedniej zmiany wynagrodzenia od miesiąca następującego po miesiącu, w którym nastąpiła zmiana wskaźnika;</w:t>
      </w:r>
    </w:p>
    <w:p>
      <w:pPr>
        <w:pStyle w:val="Normal"/>
        <w:widowControl/>
        <w:numPr>
          <w:ilvl w:val="2"/>
          <w:numId w:val="25"/>
        </w:numPr>
        <w:shd w:val="clear" w:color="auto" w:fill="FFFFFF"/>
        <w:tabs>
          <w:tab w:val="clear" w:pos="720"/>
          <w:tab w:val="center" w:pos="851" w:leader="none"/>
        </w:tabs>
        <w:spacing w:lineRule="auto" w:line="276"/>
        <w:ind w:hanging="425" w:start="851"/>
        <w:jc w:val="both"/>
        <w:textAlignment w:val="baseline"/>
        <w:rPr>
          <w:sz w:val="24"/>
          <w:szCs w:val="24"/>
        </w:rPr>
      </w:pPr>
      <w:r>
        <w:rPr>
          <w:rFonts w:cs="Calibri" w:ascii="Cambria" w:hAnsi="Cambria"/>
          <w:sz w:val="24"/>
          <w:szCs w:val="24"/>
        </w:rPr>
        <w:t xml:space="preserve">strona po spełnieniu przesłanek wskazanych w pkt 1-2 może złożyć wniosek </w:t>
        <w:br/>
        <w:t>o zmianę ceny 1 Mg każdego z rodzajów odpadów w wysokości wynikającej z wyliczenia:</w:t>
      </w:r>
    </w:p>
    <w:p>
      <w:pPr>
        <w:pStyle w:val="Normal"/>
        <w:widowControl/>
        <w:numPr>
          <w:ilvl w:val="0"/>
          <w:numId w:val="26"/>
        </w:numPr>
        <w:shd w:val="clear" w:color="auto" w:fill="FFFFFF"/>
        <w:suppressAutoHyphens w:val="false"/>
        <w:spacing w:lineRule="auto" w:line="276"/>
        <w:ind w:hanging="283" w:start="1134"/>
        <w:jc w:val="both"/>
        <w:textAlignment w:val="baseline"/>
        <w:rPr>
          <w:sz w:val="24"/>
          <w:szCs w:val="24"/>
        </w:rPr>
      </w:pPr>
      <w:r>
        <w:rPr>
          <w:rFonts w:cs="Calibri" w:ascii="Cambria" w:hAnsi="Cambria"/>
          <w:sz w:val="24"/>
          <w:szCs w:val="24"/>
        </w:rPr>
        <w:t>przy wzroście wskaźnika GUS: A x (B1% -5%) = C1,</w:t>
      </w:r>
    </w:p>
    <w:p>
      <w:pPr>
        <w:pStyle w:val="Normal"/>
        <w:widowControl/>
        <w:numPr>
          <w:ilvl w:val="0"/>
          <w:numId w:val="26"/>
        </w:numPr>
        <w:shd w:val="clear" w:color="auto" w:fill="FFFFFF"/>
        <w:suppressAutoHyphens w:val="false"/>
        <w:spacing w:lineRule="auto" w:line="276"/>
        <w:ind w:hanging="283" w:start="1134"/>
        <w:jc w:val="both"/>
        <w:textAlignment w:val="baseline"/>
        <w:rPr>
          <w:sz w:val="24"/>
          <w:szCs w:val="24"/>
        </w:rPr>
      </w:pPr>
      <w:r>
        <w:rPr>
          <w:rFonts w:cs="Calibri" w:ascii="Cambria" w:hAnsi="Cambria"/>
          <w:sz w:val="24"/>
          <w:szCs w:val="24"/>
        </w:rPr>
        <w:t xml:space="preserve">przy spadku wskaźnika GUS: A x (B2% - </w:t>
      </w:r>
      <w:r>
        <w:rPr>
          <w:rFonts w:eastAsia="Calibri" w:ascii="Cambria" w:hAnsi="Cambria"/>
          <w:color w:val="000000"/>
          <w:sz w:val="24"/>
          <w:szCs w:val="24"/>
          <w:lang w:eastAsia="en-US"/>
        </w:rPr>
        <w:t>5</w:t>
      </w:r>
      <w:r>
        <w:rPr>
          <w:rFonts w:cs="Calibri" w:ascii="Cambria" w:hAnsi="Cambria"/>
          <w:sz w:val="24"/>
          <w:szCs w:val="24"/>
        </w:rPr>
        <w:t>%) = C2,</w:t>
      </w:r>
    </w:p>
    <w:p>
      <w:pPr>
        <w:pStyle w:val="Normal"/>
        <w:widowControl/>
        <w:shd w:val="clear" w:color="auto" w:fill="FFFFFF"/>
        <w:suppressAutoHyphens w:val="false"/>
        <w:spacing w:lineRule="auto" w:line="276"/>
        <w:ind w:start="851"/>
        <w:jc w:val="both"/>
        <w:rPr>
          <w:rFonts w:ascii="Cambria" w:hAnsi="Cambria" w:cs="Calibri"/>
          <w:sz w:val="24"/>
          <w:szCs w:val="24"/>
        </w:rPr>
      </w:pPr>
      <w:r>
        <w:rPr>
          <w:rFonts w:cs="Calibri" w:ascii="Cambria" w:hAnsi="Cambria"/>
          <w:sz w:val="24"/>
          <w:szCs w:val="24"/>
        </w:rPr>
        <w:t>gdzie:</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A – </w:t>
        <w:tab/>
        <w:t>cena 1 Mg odpadów sprzed zmiany;</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B1 –</w:t>
        <w:tab/>
        <w:t xml:space="preserve">wartość wzrostu wskaźnika GUS </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B2 – </w:t>
        <w:tab/>
        <w:t xml:space="preserve">wartość spadku wskaźnika GUS </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C1 - </w:t>
        <w:tab/>
        <w:t>wartość zmiany ceny 1 Mg odpadu (podwyższenia kwoty wynagrodzenia)</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C2 - </w:t>
        <w:tab/>
        <w:t>wartość zmiany ceny 1 Mg odpadu (obniżenie kwoty wynagrodzenia)</w:t>
      </w:r>
    </w:p>
    <w:p>
      <w:pPr>
        <w:pStyle w:val="Normal"/>
        <w:widowControl/>
        <w:numPr>
          <w:ilvl w:val="2"/>
          <w:numId w:val="25"/>
        </w:numPr>
        <w:shd w:val="clear" w:color="auto" w:fill="FFFFFF"/>
        <w:spacing w:lineRule="auto" w:line="276"/>
        <w:ind w:hanging="425" w:start="851"/>
        <w:jc w:val="both"/>
        <w:rPr>
          <w:rFonts w:ascii="Cambria" w:hAnsi="Cambria" w:cs="Calibri"/>
          <w:sz w:val="24"/>
          <w:szCs w:val="24"/>
        </w:rPr>
      </w:pPr>
      <w:r>
        <w:rPr>
          <w:rFonts w:cs="Calibri" w:ascii="Cambria" w:hAnsi="Cambria"/>
          <w:sz w:val="24"/>
          <w:szCs w:val="24"/>
        </w:rPr>
        <w:t>strona składając wniosek o zmianę powinna przedstawić w szczególności wyliczenie wnioskowanej kwoty zmiany wynagrodzenia;</w:t>
      </w:r>
    </w:p>
    <w:p>
      <w:pPr>
        <w:pStyle w:val="Normal"/>
        <w:widowControl/>
        <w:numPr>
          <w:ilvl w:val="2"/>
          <w:numId w:val="25"/>
        </w:numPr>
        <w:shd w:val="clear" w:color="auto" w:fill="FFFFFF"/>
        <w:spacing w:lineRule="auto" w:line="276"/>
        <w:ind w:hanging="360" w:start="851"/>
        <w:jc w:val="both"/>
        <w:rPr>
          <w:sz w:val="24"/>
          <w:szCs w:val="24"/>
        </w:rPr>
      </w:pPr>
      <w:r>
        <w:rPr>
          <w:rFonts w:cs="Calibri" w:ascii="Cambria" w:hAnsi="Cambria"/>
          <w:sz w:val="24"/>
          <w:szCs w:val="24"/>
        </w:rPr>
        <w:t xml:space="preserve">łączna wartość zmian wysokości wynagrodzenia Wykonawcy, dokonanych </w:t>
        <w:br/>
        <w:t xml:space="preserve">na podstawie postanowień niniejszego ustępu nie może być wyższa niż 1% </w:t>
        <w:br/>
        <w:t xml:space="preserve">w stosunku do pierwotnej wartości umowy,  </w:t>
      </w:r>
    </w:p>
    <w:p>
      <w:pPr>
        <w:pStyle w:val="Normal"/>
        <w:widowControl/>
        <w:numPr>
          <w:ilvl w:val="2"/>
          <w:numId w:val="25"/>
        </w:numPr>
        <w:shd w:val="clear" w:color="auto" w:fill="FFFFFF"/>
        <w:spacing w:lineRule="auto" w:line="276"/>
        <w:ind w:hanging="360" w:start="851"/>
        <w:jc w:val="both"/>
        <w:rPr>
          <w:sz w:val="24"/>
          <w:szCs w:val="24"/>
        </w:rPr>
      </w:pPr>
      <w:r>
        <w:rPr>
          <w:rFonts w:ascii="Cambria" w:hAnsi="Cambria"/>
          <w:sz w:val="24"/>
          <w:szCs w:val="24"/>
        </w:rPr>
        <w:t>zmiana wynagrodzenia w oparciu o niniejszy ustęp wymaga zgodnej woli obu stron wyrażonej aneksem do umowy.</w:t>
      </w:r>
    </w:p>
    <w:p>
      <w:pPr>
        <w:pStyle w:val="ListParagraph"/>
        <w:numPr>
          <w:ilvl w:val="0"/>
          <w:numId w:val="25"/>
        </w:numPr>
        <w:spacing w:lineRule="auto" w:line="276"/>
        <w:rPr>
          <w:color w:val="000000"/>
        </w:rPr>
      </w:pPr>
      <w:r>
        <w:rPr>
          <w:rFonts w:eastAsia="Calibri" w:cs="Calibri" w:ascii="Cambria" w:hAnsi="Cambria"/>
          <w:sz w:val="24"/>
          <w:szCs w:val="24"/>
        </w:rPr>
        <w:t>W przypadku dokonania zmiany niniejszej umowy na podstawie ust. 1, Wykonawca zobowiązany jest, w terminie 7 dni, do zmiany wynagrodzenia przysługującego podwykonawcy, z którym zawarł umowę na usługi obowiązującą przez okres przekraczający 6 miesięcy, w zakresie odpowiadającym zmianom cen materiałów lub kosztów dotyczących zobowiązania podwykonawcy pod rygorem zapłaty kary umownej o której mowa w § 9.</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13</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Wykonawca i Podwykonawcy</w:t>
      </w:r>
    </w:p>
    <w:p>
      <w:pPr>
        <w:pStyle w:val="ListParagraph"/>
        <w:numPr>
          <w:ilvl w:val="1"/>
          <w:numId w:val="4"/>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usług, w zakres których wchodzi wykonanie Przedmiotu Umowy.</w:t>
      </w:r>
    </w:p>
    <w:p>
      <w:pPr>
        <w:pStyle w:val="ListParagraph"/>
        <w:numPr>
          <w:ilvl w:val="1"/>
          <w:numId w:val="4"/>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w:t>
      </w:r>
    </w:p>
    <w:p>
      <w:pPr>
        <w:pStyle w:val="ListParagraph"/>
        <w:numPr>
          <w:ilvl w:val="1"/>
          <w:numId w:val="4"/>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oświadcza, że przed zawarciem Umowy zapoznał się z zakresem usług.</w:t>
      </w:r>
    </w:p>
    <w:p>
      <w:pPr>
        <w:pStyle w:val="ListParagraph"/>
        <w:numPr>
          <w:ilvl w:val="1"/>
          <w:numId w:val="4"/>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wykona zamówienie sam / sam, z wyjątkiem następującego zakresu:</w:t>
      </w:r>
    </w:p>
    <w:p>
      <w:pPr>
        <w:pStyle w:val="ListParagraph"/>
        <w:spacing w:lineRule="auto" w:line="276"/>
        <w:ind w:start="1080"/>
        <w:rPr>
          <w:rFonts w:ascii="Cambria" w:hAnsi="Cambria"/>
          <w:color w:val="000000"/>
          <w:sz w:val="24"/>
          <w:szCs w:val="24"/>
        </w:rPr>
      </w:pPr>
      <w:r>
        <w:rPr>
          <w:rFonts w:ascii="Cambria" w:hAnsi="Cambria"/>
          <w:color w:val="000000"/>
          <w:sz w:val="24"/>
          <w:szCs w:val="24"/>
        </w:rPr>
        <w:t>_________________________________</w:t>
      </w:r>
    </w:p>
    <w:p>
      <w:pPr>
        <w:pStyle w:val="Normal"/>
        <w:spacing w:lineRule="auto" w:line="276"/>
        <w:ind w:firstLine="720"/>
        <w:rPr>
          <w:rFonts w:ascii="Cambria" w:hAnsi="Cambria"/>
          <w:color w:val="000000"/>
          <w:sz w:val="24"/>
          <w:szCs w:val="24"/>
        </w:rPr>
      </w:pPr>
      <w:r>
        <w:rPr>
          <w:rFonts w:ascii="Cambria" w:hAnsi="Cambria"/>
          <w:color w:val="000000"/>
          <w:sz w:val="24"/>
          <w:szCs w:val="24"/>
        </w:rPr>
        <w:t>który zostanie wykonany przy udziale podwykonawcy/ów.</w:t>
      </w:r>
    </w:p>
    <w:p>
      <w:pPr>
        <w:pStyle w:val="Normal"/>
        <w:spacing w:lineRule="auto" w:line="276"/>
        <w:jc w:val="center"/>
        <w:rPr>
          <w:rFonts w:ascii="Cambria" w:hAnsi="Cambria" w:eastAsia="Calibri"/>
          <w:color w:val="000000"/>
          <w:sz w:val="24"/>
          <w:szCs w:val="24"/>
          <w:lang w:eastAsia="en-US"/>
        </w:rPr>
      </w:pPr>
      <w:r>
        <w:rPr>
          <w:rFonts w:eastAsia="Calibri" w:ascii="Cambria" w:hAnsi="Cambria"/>
          <w:color w:val="000000"/>
          <w:sz w:val="24"/>
          <w:szCs w:val="24"/>
          <w:lang w:eastAsia="en-US"/>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14</w:t>
      </w:r>
    </w:p>
    <w:p>
      <w:pPr>
        <w:pStyle w:val="Normal"/>
        <w:spacing w:lineRule="auto" w:line="276"/>
        <w:jc w:val="center"/>
        <w:rPr>
          <w:rFonts w:ascii="Cambria" w:hAnsi="Cambria"/>
          <w:color w:val="000000"/>
          <w:sz w:val="24"/>
          <w:szCs w:val="24"/>
        </w:rPr>
      </w:pPr>
      <w:r>
        <w:rPr>
          <w:rFonts w:ascii="Cambria" w:hAnsi="Cambria"/>
          <w:b/>
          <w:bCs/>
          <w:color w:val="000000"/>
          <w:sz w:val="24"/>
          <w:szCs w:val="24"/>
        </w:rPr>
        <w:t>Porozumiewanie się stron</w:t>
      </w:r>
    </w:p>
    <w:p>
      <w:pPr>
        <w:pStyle w:val="Normal"/>
        <w:numPr>
          <w:ilvl w:val="0"/>
          <w:numId w:val="10"/>
        </w:numPr>
        <w:spacing w:lineRule="auto" w:line="276"/>
        <w:ind w:hanging="284" w:start="284"/>
        <w:jc w:val="both"/>
        <w:rPr>
          <w:rFonts w:ascii="Cambria" w:hAnsi="Cambria"/>
          <w:color w:val="000000"/>
          <w:sz w:val="24"/>
          <w:szCs w:val="24"/>
        </w:rPr>
      </w:pPr>
      <w:r>
        <w:rPr>
          <w:rFonts w:ascii="Cambria" w:hAnsi="Cambria"/>
          <w:color w:val="000000"/>
          <w:sz w:val="24"/>
          <w:szCs w:val="24"/>
        </w:rPr>
        <w:t>Wszelkie zawiadomienia, zapytania lub informacje odnoszące się do lub wynikające z realizacji przedmiotu umowy, wymagają formy pisemnej lub przesłania faksem bądź pocztą e - mail na adres wskazany w ust. 3 poniżej z zastrzeżeniem ust. 2 poniżej.</w:t>
      </w:r>
    </w:p>
    <w:p>
      <w:pPr>
        <w:pStyle w:val="Normal"/>
        <w:numPr>
          <w:ilvl w:val="0"/>
          <w:numId w:val="10"/>
        </w:numPr>
        <w:spacing w:lineRule="auto" w:line="276"/>
        <w:ind w:hanging="284" w:start="284"/>
        <w:jc w:val="both"/>
        <w:rPr>
          <w:rFonts w:ascii="Cambria" w:hAnsi="Cambria"/>
          <w:color w:val="000000"/>
          <w:sz w:val="24"/>
          <w:szCs w:val="24"/>
        </w:rPr>
      </w:pPr>
      <w:r>
        <w:rPr>
          <w:rFonts w:ascii="Cambria" w:hAnsi="Cambria"/>
          <w:color w:val="000000"/>
          <w:sz w:val="24"/>
          <w:szCs w:val="24"/>
        </w:rPr>
        <w:t>We wszelkiej korespondencji strony powinny powoływać się na tytuł umowy i jej numer. Za datę otrzymania korespondencji przesłaną pocztą e-mail, o której mowa w ust.1 strony uznają dzień ich przekazania pocztą elektroniczną, pod warunkiem potwierdzenia przez odbiorcę w tej samej formie otrzymania tej korespondencji, chyba że postanowienia umowy stanowią inaczej.</w:t>
      </w:r>
    </w:p>
    <w:p>
      <w:pPr>
        <w:pStyle w:val="Normal"/>
        <w:numPr>
          <w:ilvl w:val="0"/>
          <w:numId w:val="10"/>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Korespondencję należy kierować na wskazane adresy: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u w:val="single"/>
        </w:rPr>
        <w:t>Korespondencja kierowana do Zamawiającego :</w:t>
      </w:r>
    </w:p>
    <w:p>
      <w:pPr>
        <w:pStyle w:val="Normal"/>
        <w:spacing w:lineRule="auto" w:line="276"/>
        <w:ind w:hanging="142" w:start="284"/>
        <w:jc w:val="both"/>
        <w:rPr>
          <w:rFonts w:ascii="Cambria" w:hAnsi="Cambria"/>
          <w:i/>
          <w:i/>
          <w:iCs/>
          <w:color w:val="000000"/>
          <w:sz w:val="24"/>
          <w:szCs w:val="24"/>
        </w:rPr>
      </w:pPr>
      <w:r>
        <w:rPr>
          <w:rFonts w:ascii="Cambria" w:hAnsi="Cambria"/>
          <w:color w:val="000000"/>
          <w:sz w:val="24"/>
          <w:szCs w:val="24"/>
        </w:rPr>
        <w:t xml:space="preserve">   </w:t>
      </w:r>
      <w:r>
        <w:rPr>
          <w:rFonts w:ascii="Cambria" w:hAnsi="Cambria"/>
          <w:i/>
          <w:iCs/>
          <w:color w:val="000000"/>
          <w:sz w:val="24"/>
          <w:szCs w:val="24"/>
        </w:rPr>
        <w:t>/jednostka/……</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Imię i nazwisko: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Telefon: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Fax: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e-mail: ………</w:t>
      </w:r>
    </w:p>
    <w:p>
      <w:pPr>
        <w:pStyle w:val="Normal"/>
        <w:spacing w:lineRule="auto" w:line="276"/>
        <w:ind w:start="284"/>
        <w:jc w:val="both"/>
        <w:rPr>
          <w:rFonts w:ascii="Cambria" w:hAnsi="Cambria"/>
          <w:color w:val="000000"/>
          <w:sz w:val="24"/>
          <w:szCs w:val="24"/>
        </w:rPr>
      </w:pPr>
      <w:r>
        <w:rPr>
          <w:rFonts w:ascii="Cambria" w:hAnsi="Cambria"/>
          <w:color w:val="000000"/>
          <w:sz w:val="24"/>
          <w:szCs w:val="24"/>
        </w:rPr>
        <w:t>Korespondencja kierowana do Wykonawcy:</w:t>
      </w:r>
    </w:p>
    <w:p>
      <w:pPr>
        <w:pStyle w:val="Normal"/>
        <w:spacing w:lineRule="auto" w:line="276"/>
        <w:ind w:start="284"/>
        <w:jc w:val="both"/>
        <w:rPr>
          <w:rFonts w:ascii="Cambria" w:hAnsi="Cambria"/>
          <w:color w:val="000000"/>
          <w:sz w:val="24"/>
          <w:szCs w:val="24"/>
        </w:rPr>
      </w:pPr>
      <w:r>
        <w:rPr>
          <w:rFonts w:ascii="Cambria" w:hAnsi="Cambria"/>
          <w:color w:val="000000"/>
          <w:sz w:val="24"/>
          <w:szCs w:val="24"/>
        </w:rPr>
        <w:t>Imię i nazwisko : …………………………. (Koordynator)</w:t>
      </w:r>
    </w:p>
    <w:p>
      <w:pPr>
        <w:pStyle w:val="Normal"/>
        <w:spacing w:lineRule="auto" w:line="276"/>
        <w:ind w:start="284"/>
        <w:jc w:val="both"/>
        <w:rPr>
          <w:rFonts w:ascii="Cambria" w:hAnsi="Cambria"/>
          <w:color w:val="000000"/>
          <w:sz w:val="24"/>
          <w:szCs w:val="24"/>
        </w:rPr>
      </w:pPr>
      <w:r>
        <w:rPr>
          <w:rFonts w:ascii="Cambria" w:hAnsi="Cambria"/>
          <w:color w:val="000000"/>
          <w:sz w:val="24"/>
          <w:szCs w:val="24"/>
        </w:rPr>
        <w:t>Adres : ……………………………………………………..</w:t>
      </w:r>
    </w:p>
    <w:p>
      <w:pPr>
        <w:pStyle w:val="Normal"/>
        <w:spacing w:lineRule="auto" w:line="276"/>
        <w:ind w:start="284"/>
        <w:jc w:val="both"/>
        <w:rPr>
          <w:rFonts w:ascii="Cambria" w:hAnsi="Cambria"/>
          <w:color w:val="000000"/>
          <w:sz w:val="24"/>
          <w:szCs w:val="24"/>
        </w:rPr>
      </w:pPr>
      <w:r>
        <w:rPr>
          <w:rFonts w:ascii="Cambria" w:hAnsi="Cambria"/>
          <w:color w:val="000000"/>
          <w:sz w:val="24"/>
          <w:szCs w:val="24"/>
          <w:lang w:val="en-US"/>
        </w:rPr>
        <w:t>Telefon: …………………………………………………….</w:t>
      </w:r>
    </w:p>
    <w:p>
      <w:pPr>
        <w:pStyle w:val="Normal"/>
        <w:spacing w:lineRule="auto" w:line="276"/>
        <w:ind w:start="284"/>
        <w:jc w:val="both"/>
        <w:rPr>
          <w:rFonts w:ascii="Cambria" w:hAnsi="Cambria"/>
          <w:color w:val="000000"/>
          <w:sz w:val="24"/>
          <w:szCs w:val="24"/>
        </w:rPr>
      </w:pPr>
      <w:r>
        <w:rPr>
          <w:rFonts w:ascii="Cambria" w:hAnsi="Cambria"/>
          <w:color w:val="000000"/>
          <w:sz w:val="24"/>
          <w:szCs w:val="24"/>
          <w:lang w:val="en-US"/>
        </w:rPr>
        <w:t>Fax : ………………………………………………………..</w:t>
      </w:r>
    </w:p>
    <w:p>
      <w:pPr>
        <w:pStyle w:val="Normal"/>
        <w:spacing w:lineRule="auto" w:line="276"/>
        <w:ind w:start="284"/>
        <w:jc w:val="both"/>
        <w:rPr>
          <w:rFonts w:ascii="Cambria" w:hAnsi="Cambria"/>
          <w:color w:val="000000"/>
          <w:sz w:val="24"/>
          <w:szCs w:val="24"/>
        </w:rPr>
      </w:pPr>
      <w:r>
        <w:rPr>
          <w:rFonts w:ascii="Cambria" w:hAnsi="Cambria"/>
          <w:color w:val="000000"/>
          <w:sz w:val="24"/>
          <w:szCs w:val="24"/>
          <w:lang w:val="en-US"/>
        </w:rPr>
        <w:t>e-mail : ……………………………………………………..</w:t>
      </w:r>
    </w:p>
    <w:p>
      <w:pPr>
        <w:pStyle w:val="Normal"/>
        <w:numPr>
          <w:ilvl w:val="0"/>
          <w:numId w:val="10"/>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Zmiana danych wskazanych w ust. 3. nie stanowi zmiany umowy i wymaga jedynie pisemnego  powiadomienia drugiej strony. </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15</w:t>
      </w:r>
    </w:p>
    <w:p>
      <w:pPr>
        <w:pStyle w:val="Normal"/>
        <w:spacing w:lineRule="auto" w:line="276"/>
        <w:jc w:val="center"/>
        <w:rPr>
          <w:rFonts w:ascii="Cambria" w:hAnsi="Cambria"/>
          <w:color w:val="000000"/>
          <w:sz w:val="24"/>
          <w:szCs w:val="24"/>
        </w:rPr>
      </w:pPr>
      <w:r>
        <w:rPr>
          <w:rFonts w:ascii="Cambria" w:hAnsi="Cambria"/>
          <w:b/>
          <w:bCs/>
          <w:color w:val="000000"/>
          <w:sz w:val="24"/>
          <w:szCs w:val="24"/>
        </w:rPr>
        <w:t>Rozstrzyganie sporów</w:t>
      </w:r>
    </w:p>
    <w:p>
      <w:pPr>
        <w:pStyle w:val="Normal"/>
        <w:numPr>
          <w:ilvl w:val="0"/>
          <w:numId w:val="11"/>
        </w:numPr>
        <w:spacing w:lineRule="auto" w:line="276"/>
        <w:ind w:hanging="284" w:start="284"/>
        <w:jc w:val="both"/>
        <w:rPr>
          <w:rFonts w:ascii="Cambria" w:hAnsi="Cambria"/>
          <w:color w:val="000000"/>
          <w:sz w:val="24"/>
          <w:szCs w:val="24"/>
        </w:rPr>
      </w:pPr>
      <w:r>
        <w:rPr>
          <w:rFonts w:ascii="Cambria" w:hAnsi="Cambria"/>
          <w:color w:val="000000"/>
          <w:sz w:val="24"/>
          <w:szCs w:val="24"/>
        </w:rPr>
        <w:t>Zamawiający i Wykonawca podejmą starania, by rozstrzygnąć ewentualne spory i nieporozumienia   wynikające z umowy ugodowo poprzez bezpośrednie negocjacje.</w:t>
      </w:r>
    </w:p>
    <w:p>
      <w:pPr>
        <w:pStyle w:val="Normal"/>
        <w:numPr>
          <w:ilvl w:val="0"/>
          <w:numId w:val="11"/>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Jeżeli po upływie 30 dni od daty powstania sporu Zamawiający i Wykonawca nie będą w stanie rozstrzygnąć sporu ugodowo, spór zostanie rozstrzygnięty przez sąd właściwy dla siedziby Zamawiającego. </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jc w:val="center"/>
        <w:rPr>
          <w:rFonts w:ascii="Cambria" w:hAnsi="Cambria"/>
          <w:b/>
          <w:sz w:val="24"/>
          <w:szCs w:val="24"/>
        </w:rPr>
      </w:pPr>
      <w:r>
        <w:rPr>
          <w:rFonts w:ascii="Cambria" w:hAnsi="Cambria"/>
          <w:b/>
          <w:sz w:val="24"/>
          <w:szCs w:val="24"/>
        </w:rPr>
        <w:t>§ 16</w:t>
        <w:br/>
        <w:t xml:space="preserve">Ochrona danych osobowych </w:t>
      </w:r>
    </w:p>
    <w:p>
      <w:pPr>
        <w:pStyle w:val="Kolorowecieniowanieakcent31"/>
        <w:numPr>
          <w:ilvl w:val="0"/>
          <w:numId w:val="17"/>
        </w:numPr>
        <w:spacing w:before="0" w:after="0"/>
        <w:ind w:hanging="426" w:start="426"/>
        <w:contextualSpacing/>
        <w:jc w:val="both"/>
        <w:rPr>
          <w:rFonts w:ascii="Cambria" w:hAnsi="Cambria"/>
          <w:color w:val="000000"/>
          <w:sz w:val="24"/>
          <w:szCs w:val="24"/>
        </w:rPr>
      </w:pPr>
      <w:r>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Kolorowecieniowanieakcent31"/>
        <w:numPr>
          <w:ilvl w:val="0"/>
          <w:numId w:val="17"/>
        </w:numPr>
        <w:spacing w:before="0" w:after="0"/>
        <w:ind w:hanging="426" w:start="426"/>
        <w:contextualSpacing/>
        <w:jc w:val="both"/>
        <w:rPr>
          <w:rFonts w:ascii="Cambria" w:hAnsi="Cambria"/>
          <w:color w:val="000000"/>
          <w:sz w:val="24"/>
          <w:szCs w:val="24"/>
        </w:rPr>
      </w:pPr>
      <w:r>
        <w:rPr>
          <w:rFonts w:ascii="Cambria" w:hAnsi="Cambria"/>
          <w:color w:val="000000"/>
          <w:sz w:val="24"/>
          <w:szCs w:val="24"/>
        </w:rPr>
        <w:t>Zamawiający powierza Wykonawcy, w trybie art. 28 Rozporządzenia dane osobowe do przetwarzania, wyłącznie w celu wykonania przedmiotu niniejszej umowy.</w:t>
      </w:r>
    </w:p>
    <w:p>
      <w:pPr>
        <w:pStyle w:val="Kolorowecieniowanieakcent31"/>
        <w:numPr>
          <w:ilvl w:val="0"/>
          <w:numId w:val="17"/>
        </w:numPr>
        <w:spacing w:before="0" w:after="0"/>
        <w:ind w:hanging="426" w:start="426"/>
        <w:contextualSpacing/>
        <w:jc w:val="both"/>
        <w:rPr>
          <w:rFonts w:ascii="Cambria" w:hAnsi="Cambria"/>
          <w:color w:val="000000"/>
          <w:sz w:val="24"/>
          <w:szCs w:val="24"/>
        </w:rPr>
      </w:pPr>
      <w:r>
        <w:rPr>
          <w:rFonts w:ascii="Cambria" w:hAnsi="Cambria"/>
          <w:color w:val="000000"/>
          <w:sz w:val="24"/>
          <w:szCs w:val="24"/>
        </w:rPr>
        <w:t>Wykonawca zobowiązuje się:</w:t>
      </w:r>
    </w:p>
    <w:p>
      <w:pPr>
        <w:pStyle w:val="Kolorowecieniowanieakcent31"/>
        <w:numPr>
          <w:ilvl w:val="1"/>
          <w:numId w:val="18"/>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pPr>
        <w:pStyle w:val="Kolorowecieniowanieakcent31"/>
        <w:numPr>
          <w:ilvl w:val="1"/>
          <w:numId w:val="18"/>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pPr>
        <w:pStyle w:val="Kolorowecieniowanieakcent31"/>
        <w:numPr>
          <w:ilvl w:val="1"/>
          <w:numId w:val="18"/>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dołożyć należytej staranności przy przetwarzaniu powierzonych danych osobowych,</w:t>
      </w:r>
    </w:p>
    <w:p>
      <w:pPr>
        <w:pStyle w:val="Kolorowecieniowanieakcent31"/>
        <w:numPr>
          <w:ilvl w:val="1"/>
          <w:numId w:val="18"/>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do nadania upoważnień do przetwarzania danych osobowych wszystkim osobom, które będą przetwarzały powierzone dane w celu realizacji niniejszej umowy,</w:t>
      </w:r>
    </w:p>
    <w:p>
      <w:pPr>
        <w:pStyle w:val="Kolorowecieniowanieakcent31"/>
        <w:numPr>
          <w:ilvl w:val="1"/>
          <w:numId w:val="18"/>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color w:val="000000"/>
          <w:sz w:val="24"/>
          <w:szCs w:val="24"/>
        </w:rPr>
      </w:pPr>
      <w:r>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color w:val="000000"/>
          <w:sz w:val="24"/>
          <w:szCs w:val="24"/>
        </w:rPr>
      </w:pPr>
      <w:r>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Zamawiający realizować będzie prawo kontroli w godzinach pracy Wykonawcy informując o kontroli minimum 3 dni przed planowanym jej przeprowadzeniem.</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zobowiązuje się do usunięcia uchybień stwierdzonych podczas kontroli w terminie nie dłuższym niż 7 dni.</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udostępnia Zamawiającemu wszelkie informacje niezbędne do wykazania spełnienia obowiązków określonych w art. 28 Rozporządzenia.</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 xml:space="preserve">Podwykonawca, winien spełniać te same gwarancje i obowiązki jakie zostały nałożone na Wykonawcę. </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ponosi pełną odpowiedzialność wobec Zamawiającego za działanie podwykonawcy w zakresie obowiązku ochrony danych.</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Kolorowecieniowanieakcent31"/>
        <w:numPr>
          <w:ilvl w:val="0"/>
          <w:numId w:val="17"/>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Kolorowecieniowanieakcent31"/>
        <w:numPr>
          <w:ilvl w:val="0"/>
          <w:numId w:val="17"/>
        </w:numPr>
        <w:spacing w:before="0" w:after="0"/>
        <w:ind w:hanging="567" w:start="567"/>
        <w:contextualSpacing/>
        <w:jc w:val="both"/>
        <w:rPr>
          <w:rFonts w:ascii="Cambria" w:hAnsi="Cambria"/>
          <w:b/>
          <w:color w:val="000000"/>
          <w:sz w:val="24"/>
          <w:szCs w:val="24"/>
        </w:rPr>
      </w:pPr>
      <w:r>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Kolorowecieniowanieakcent31"/>
        <w:numPr>
          <w:ilvl w:val="0"/>
          <w:numId w:val="17"/>
        </w:numPr>
        <w:spacing w:before="0" w:after="0"/>
        <w:ind w:hanging="567" w:start="567"/>
        <w:contextualSpacing/>
        <w:jc w:val="both"/>
        <w:rPr>
          <w:rFonts w:ascii="Cambria" w:hAnsi="Cambria"/>
          <w:b/>
          <w:color w:val="000000"/>
          <w:sz w:val="24"/>
          <w:szCs w:val="24"/>
        </w:rPr>
      </w:pPr>
      <w:r>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pPr>
        <w:pStyle w:val="Kolorowecieniowanieakcent31"/>
        <w:numPr>
          <w:ilvl w:val="0"/>
          <w:numId w:val="17"/>
        </w:numPr>
        <w:spacing w:before="0" w:after="0"/>
        <w:ind w:hanging="567" w:start="567"/>
        <w:contextualSpacing/>
        <w:jc w:val="both"/>
        <w:rPr>
          <w:rFonts w:ascii="Cambria" w:hAnsi="Cambria"/>
          <w:b/>
          <w:color w:val="000000"/>
          <w:sz w:val="24"/>
          <w:szCs w:val="24"/>
        </w:rPr>
      </w:pPr>
      <w:r>
        <w:rPr>
          <w:rFonts w:ascii="Cambria" w:hAnsi="Cambria"/>
          <w:color w:val="000000"/>
          <w:sz w:val="24"/>
          <w:szCs w:val="24"/>
        </w:rPr>
        <w:t>W sprawach nieuregulowanych niniejszym paragrafem, zastosowanie będą miały przepisy Kodeksu cywilnego, rozporządzenia RODO, Ustawy o ochronie danych osobowych.</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17</w:t>
      </w:r>
    </w:p>
    <w:p>
      <w:pPr>
        <w:pStyle w:val="Normal"/>
        <w:spacing w:lineRule="auto" w:line="276"/>
        <w:jc w:val="center"/>
        <w:rPr>
          <w:rFonts w:ascii="Cambria" w:hAnsi="Cambria"/>
          <w:color w:val="000000"/>
          <w:sz w:val="24"/>
          <w:szCs w:val="24"/>
        </w:rPr>
      </w:pPr>
      <w:r>
        <w:rPr>
          <w:rFonts w:ascii="Cambria" w:hAnsi="Cambria"/>
          <w:b/>
          <w:bCs/>
          <w:color w:val="000000"/>
          <w:sz w:val="24"/>
          <w:szCs w:val="24"/>
        </w:rPr>
        <w:t>Postanowienia końcowe</w:t>
      </w:r>
    </w:p>
    <w:p>
      <w:pPr>
        <w:pStyle w:val="Normal"/>
        <w:numPr>
          <w:ilvl w:val="0"/>
          <w:numId w:val="12"/>
        </w:numPr>
        <w:spacing w:lineRule="auto" w:line="276"/>
        <w:ind w:hanging="567" w:start="567"/>
        <w:jc w:val="both"/>
        <w:rPr>
          <w:rFonts w:ascii="Cambria" w:hAnsi="Cambria"/>
          <w:color w:val="000000"/>
          <w:sz w:val="24"/>
          <w:szCs w:val="24"/>
        </w:rPr>
      </w:pPr>
      <w:r>
        <w:rPr>
          <w:rFonts w:ascii="Cambria" w:hAnsi="Cambria"/>
          <w:color w:val="000000"/>
          <w:sz w:val="24"/>
          <w:szCs w:val="24"/>
        </w:rPr>
        <w:t xml:space="preserve">Wszystkie zmiany i uzupełnienia treści umowy wymagają zachowania formy pisemnej pod rygorem nieważności w postaci aneksu do umowy. </w:t>
      </w:r>
    </w:p>
    <w:p>
      <w:pPr>
        <w:pStyle w:val="Normal"/>
        <w:numPr>
          <w:ilvl w:val="0"/>
          <w:numId w:val="12"/>
        </w:numPr>
        <w:spacing w:lineRule="auto" w:line="276"/>
        <w:ind w:hanging="567" w:start="567"/>
        <w:jc w:val="both"/>
        <w:rPr>
          <w:rFonts w:ascii="Cambria" w:hAnsi="Cambria"/>
          <w:color w:val="000000"/>
          <w:sz w:val="24"/>
          <w:szCs w:val="24"/>
        </w:rPr>
      </w:pPr>
      <w:r>
        <w:rPr>
          <w:rFonts w:ascii="Cambria" w:hAnsi="Cambria"/>
          <w:color w:val="000000"/>
          <w:sz w:val="24"/>
          <w:szCs w:val="24"/>
        </w:rPr>
        <w:t>Wykonawca zobowiązuje się bez zbędnej zwłoki, w formie pisemnej pod rygorem nieważności, powiadomić Zamawiającego o:</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a) zmianie siedziby lub nazwy firmy Wykonawcy,</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b) zmianie osób reprezentujących Wykonawcę,</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c) złożeniu wniosku o ogłoszenie upadłości,</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d) ogłoszeniu likwidacji,</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e) zawieszeniu działalności,</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f) pisma wysłane pod ostatni obowiązujący adres podany drugiej stronie uznaje się za skutecznie doręczone.</w:t>
      </w:r>
    </w:p>
    <w:p>
      <w:pPr>
        <w:pStyle w:val="Normal"/>
        <w:numPr>
          <w:ilvl w:val="0"/>
          <w:numId w:val="12"/>
        </w:numPr>
        <w:spacing w:lineRule="auto" w:line="276"/>
        <w:ind w:hanging="567" w:start="567"/>
        <w:jc w:val="both"/>
        <w:rPr>
          <w:rFonts w:ascii="Cambria" w:hAnsi="Cambria"/>
          <w:color w:val="000000"/>
          <w:sz w:val="24"/>
          <w:szCs w:val="24"/>
        </w:rPr>
      </w:pPr>
      <w:r>
        <w:rPr>
          <w:rFonts w:ascii="Cambria" w:hAnsi="Cambria"/>
          <w:color w:val="000000"/>
          <w:sz w:val="24"/>
          <w:szCs w:val="24"/>
        </w:rPr>
        <w:t>W sprawach nie uregulowanych w umowie mają zastosowanie przepisy ustawy Prawo zamówień publicznych oraz Kodeksu Cywilnego.</w:t>
      </w:r>
    </w:p>
    <w:p>
      <w:pPr>
        <w:pStyle w:val="Normal"/>
        <w:numPr>
          <w:ilvl w:val="0"/>
          <w:numId w:val="12"/>
        </w:numPr>
        <w:spacing w:lineRule="auto" w:line="276"/>
        <w:ind w:hanging="567" w:start="567"/>
        <w:jc w:val="both"/>
        <w:rPr>
          <w:rFonts w:ascii="Cambria" w:hAnsi="Cambria"/>
          <w:color w:val="000000"/>
          <w:sz w:val="24"/>
          <w:szCs w:val="24"/>
        </w:rPr>
      </w:pPr>
      <w:r>
        <w:rPr>
          <w:rFonts w:ascii="Cambria" w:hAnsi="Cambria"/>
          <w:color w:val="000000"/>
          <w:sz w:val="24"/>
          <w:szCs w:val="24"/>
        </w:rPr>
        <w:t>Spory jakie mogą wyniknąć przy realizacji niniejszej umowy, strony poddają rozstrzygnięciu Sądu powszechnego właściwego miejscowo dla siedziby Zamawiającego.</w:t>
      </w:r>
    </w:p>
    <w:p>
      <w:pPr>
        <w:pStyle w:val="Normal"/>
        <w:numPr>
          <w:ilvl w:val="0"/>
          <w:numId w:val="12"/>
        </w:numPr>
        <w:spacing w:lineRule="auto" w:line="276"/>
        <w:ind w:hanging="567" w:start="567"/>
        <w:jc w:val="both"/>
        <w:rPr>
          <w:rFonts w:ascii="Cambria" w:hAnsi="Cambria"/>
          <w:color w:val="000000"/>
          <w:sz w:val="24"/>
          <w:szCs w:val="24"/>
        </w:rPr>
      </w:pPr>
      <w:r>
        <w:rPr>
          <w:rFonts w:ascii="Cambria" w:hAnsi="Cambria"/>
          <w:color w:val="000000"/>
          <w:sz w:val="24"/>
          <w:szCs w:val="24"/>
        </w:rPr>
        <w:t>Umowę sporządzono w trzech jednobrzmiących egzemplarzach, dwa dla Zamawiającego, jeden dla Wykonawcy.</w:t>
      </w:r>
    </w:p>
    <w:p>
      <w:pPr>
        <w:pStyle w:val="Normal"/>
        <w:spacing w:lineRule="auto" w:line="276"/>
        <w:jc w:val="both"/>
        <w:rPr>
          <w:rFonts w:ascii="Cambria" w:hAnsi="Cambria"/>
          <w:color w:val="000000"/>
          <w:sz w:val="24"/>
          <w:szCs w:val="24"/>
        </w:rPr>
      </w:pPr>
      <w:r>
        <w:rPr>
          <w:rFonts w:ascii="Cambria" w:hAnsi="Cambria"/>
          <w:color w:val="000000"/>
          <w:sz w:val="24"/>
          <w:szCs w:val="24"/>
        </w:rPr>
      </w:r>
    </w:p>
    <w:p>
      <w:pPr>
        <w:pStyle w:val="Normal"/>
        <w:spacing w:lineRule="auto" w:line="276"/>
        <w:jc w:val="both"/>
        <w:rPr>
          <w:rFonts w:ascii="Cambria" w:hAnsi="Cambria"/>
          <w:color w:val="000000"/>
          <w:sz w:val="24"/>
          <w:szCs w:val="24"/>
        </w:rPr>
      </w:pPr>
      <w:r>
        <w:rPr>
          <w:rFonts w:ascii="Cambria" w:hAnsi="Cambria"/>
          <w:color w:val="000000"/>
          <w:sz w:val="24"/>
          <w:szCs w:val="24"/>
        </w:rPr>
        <w:t xml:space="preserve">Załączniki do umowy: </w:t>
      </w:r>
    </w:p>
    <w:p>
      <w:pPr>
        <w:pStyle w:val="Normal"/>
        <w:numPr>
          <w:ilvl w:val="0"/>
          <w:numId w:val="5"/>
        </w:numPr>
        <w:tabs>
          <w:tab w:val="clear" w:pos="720"/>
          <w:tab w:val="left" w:pos="567" w:leader="none"/>
        </w:tabs>
        <w:spacing w:lineRule="auto" w:line="276"/>
        <w:ind w:hanging="142" w:start="426"/>
        <w:jc w:val="both"/>
        <w:rPr>
          <w:rFonts w:ascii="Cambria" w:hAnsi="Cambria"/>
          <w:color w:val="000000"/>
          <w:sz w:val="24"/>
          <w:szCs w:val="24"/>
        </w:rPr>
      </w:pPr>
      <w:r>
        <w:rPr>
          <w:rFonts w:ascii="Cambria" w:hAnsi="Cambria"/>
          <w:color w:val="000000"/>
          <w:sz w:val="24"/>
          <w:szCs w:val="24"/>
        </w:rPr>
        <w:t>załącznik nr 1 – Opis przedmiotu zamówienia.</w:t>
      </w:r>
    </w:p>
    <w:p>
      <w:pPr>
        <w:pStyle w:val="Normal"/>
        <w:numPr>
          <w:ilvl w:val="0"/>
          <w:numId w:val="5"/>
        </w:numPr>
        <w:tabs>
          <w:tab w:val="clear" w:pos="720"/>
          <w:tab w:val="left" w:pos="567" w:leader="none"/>
        </w:tabs>
        <w:spacing w:lineRule="auto" w:line="276"/>
        <w:ind w:hanging="142" w:start="426"/>
        <w:jc w:val="both"/>
        <w:rPr>
          <w:rFonts w:ascii="Cambria" w:hAnsi="Cambria"/>
          <w:color w:val="000000"/>
          <w:sz w:val="24"/>
          <w:szCs w:val="24"/>
        </w:rPr>
      </w:pPr>
      <w:r>
        <w:rPr>
          <w:rFonts w:ascii="Cambria" w:hAnsi="Cambria"/>
          <w:color w:val="000000"/>
          <w:sz w:val="24"/>
          <w:szCs w:val="24"/>
        </w:rPr>
        <w:t>załącznik nr 2 – Formularz ofertowy.</w:t>
      </w:r>
    </w:p>
    <w:p>
      <w:pPr>
        <w:pStyle w:val="Normal"/>
        <w:numPr>
          <w:ilvl w:val="0"/>
          <w:numId w:val="5"/>
        </w:numPr>
        <w:tabs>
          <w:tab w:val="clear" w:pos="720"/>
          <w:tab w:val="left" w:pos="567" w:leader="none"/>
        </w:tabs>
        <w:spacing w:lineRule="auto" w:line="276"/>
        <w:ind w:hanging="142" w:start="426"/>
        <w:jc w:val="both"/>
        <w:rPr>
          <w:rFonts w:ascii="Cambria" w:hAnsi="Cambria"/>
          <w:color w:val="000000"/>
          <w:sz w:val="24"/>
          <w:szCs w:val="24"/>
        </w:rPr>
      </w:pPr>
      <w:r>
        <w:rPr>
          <w:rFonts w:ascii="Cambria" w:hAnsi="Cambria"/>
          <w:color w:val="000000"/>
          <w:sz w:val="24"/>
          <w:szCs w:val="24"/>
        </w:rPr>
        <w:t>załącznik nr 3 – Harmonogram odbioru odpadów.</w:t>
      </w:r>
    </w:p>
    <w:p>
      <w:pPr>
        <w:pStyle w:val="Normal"/>
        <w:spacing w:lineRule="auto" w:line="276"/>
        <w:jc w:val="both"/>
        <w:rPr>
          <w:rFonts w:ascii="Cambria" w:hAnsi="Cambria"/>
          <w:color w:val="000000"/>
          <w:sz w:val="24"/>
          <w:szCs w:val="24"/>
          <w:highlight w:val="yellow"/>
        </w:rPr>
      </w:pPr>
      <w:r>
        <w:rPr>
          <w:rFonts w:ascii="Cambria" w:hAnsi="Cambria"/>
          <w:color w:val="000000"/>
          <w:sz w:val="24"/>
          <w:szCs w:val="24"/>
          <w:highlight w:val="yellow"/>
        </w:rPr>
      </w:r>
    </w:p>
    <w:p>
      <w:pPr>
        <w:pStyle w:val="Normal"/>
        <w:spacing w:lineRule="auto" w:line="276"/>
        <w:jc w:val="both"/>
        <w:rPr>
          <w:rFonts w:ascii="Cambria" w:hAnsi="Cambria"/>
          <w:color w:val="000000"/>
          <w:sz w:val="24"/>
          <w:szCs w:val="24"/>
          <w:highlight w:val="yellow"/>
        </w:rPr>
      </w:pPr>
      <w:r>
        <w:rPr>
          <w:rFonts w:ascii="Cambria" w:hAnsi="Cambria"/>
          <w:color w:val="000000"/>
          <w:sz w:val="24"/>
          <w:szCs w:val="24"/>
          <w:highlight w:val="yellow"/>
        </w:rPr>
      </w:r>
    </w:p>
    <w:p>
      <w:pPr>
        <w:pStyle w:val="Normal"/>
        <w:spacing w:lineRule="auto" w:line="276"/>
        <w:jc w:val="both"/>
        <w:rPr>
          <w:rFonts w:ascii="Cambria" w:hAnsi="Cambria"/>
          <w:color w:val="000000"/>
          <w:sz w:val="24"/>
          <w:szCs w:val="24"/>
        </w:rPr>
      </w:pPr>
      <w:r>
        <w:rPr>
          <w:rFonts w:ascii="Cambria" w:hAnsi="Cambria"/>
          <w:b/>
          <w:bCs/>
          <w:color w:val="000000"/>
          <w:sz w:val="24"/>
          <w:szCs w:val="24"/>
        </w:rPr>
        <w:t xml:space="preserve">        </w:t>
      </w:r>
      <w:r>
        <w:rPr>
          <w:rFonts w:ascii="Cambria" w:hAnsi="Cambria"/>
          <w:b/>
          <w:bCs/>
          <w:color w:val="000000"/>
          <w:sz w:val="24"/>
          <w:szCs w:val="24"/>
        </w:rPr>
        <w:tab/>
        <w:t xml:space="preserve">  Zamawiający:                                                                                Wykonawca: </w:t>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17" w:right="1417" w:gutter="0" w:header="317" w:top="1263" w:footer="709" w:bottom="1417"/>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Times New Roman">
    <w:charset w:val="ee" w:characterSet="windows-1250"/>
    <w:family w:val="roman"/>
    <w:pitch w:val="variable"/>
  </w:font>
  <w:font w:name="Symbol">
    <w:charset w:val="ee" w:characterSet="windows-1250"/>
    <w:family w:val="roman"/>
    <w:pitch w:val="variable"/>
  </w:font>
  <w:font w:name="Calibri">
    <w:charset w:val="ee" w:characterSet="windows-1250"/>
    <w:family w:val="swiss"/>
    <w:pitch w:val="variable"/>
  </w:font>
  <w:font w:name="Arial Unicode MS">
    <w:charset w:val="ee" w:characterSet="windows-1250"/>
    <w:family w:val="swiss"/>
    <w:pitch w:val="variable"/>
  </w:font>
  <w:font w:name="Cambria">
    <w:charset w:val="ee" w:characterSet="windows-1250"/>
    <w:family w:val="roman"/>
    <w:pitch w:val="variable"/>
  </w:font>
  <w:font w:name="Liberation Sans">
    <w:altName w:val="Arial"/>
    <w:charset w:val="ee" w:characterSet="windows-125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bdr w:val="single" w:sz="4" w:space="0" w:color="000000"/>
      </w:rPr>
    </w:pPr>
    <w:r>
      <w:rPr>
        <w:rFonts w:ascii="Cambria" w:hAnsi="Cambria"/>
        <w:bdr w:val="single" w:sz="4" w:space="0" w:color="000000"/>
      </w:rPr>
      <w:tab/>
      <w:t>Załącznik Nr 2B do SWZ – Projekt umowy dla części nr 2</w:t>
      <w:tab/>
      <w:t xml:space="preserve">Strona </w:t>
    </w:r>
    <w:r>
      <w:rPr>
        <w:rFonts w:ascii="Cambria" w:hAnsi="Cambria"/>
        <w:b/>
        <w:bdr w:val="single" w:sz="4" w:space="0" w:color="000000"/>
      </w:rPr>
      <w:fldChar w:fldCharType="begin"/>
    </w:r>
    <w:r>
      <w:rPr>
        <w:b/>
        <w:bdr w:val="single" w:sz="4" w:space="0" w:color="000000"/>
        <w:rFonts w:ascii="Cambria" w:hAnsi="Cambria"/>
      </w:rPr>
      <w:instrText xml:space="preserve"> PAGE </w:instrText>
    </w:r>
    <w:r>
      <w:rPr>
        <w:b/>
        <w:bdr w:val="single" w:sz="4" w:space="0" w:color="000000"/>
        <w:rFonts w:ascii="Cambria" w:hAnsi="Cambria"/>
      </w:rPr>
      <w:fldChar w:fldCharType="separate"/>
    </w:r>
    <w:r>
      <w:rPr>
        <w:b/>
        <w:bdr w:val="single" w:sz="4" w:space="0" w:color="000000"/>
        <w:rFonts w:ascii="Cambria" w:hAnsi="Cambria"/>
      </w:rPr>
      <w:t>17</w:t>
    </w:r>
    <w:r>
      <w:rPr>
        <w:b/>
        <w:bdr w:val="single" w:sz="4" w:space="0" w:color="000000"/>
        <w:rFonts w:ascii="Cambria" w:hAnsi="Cambria"/>
      </w:rPr>
      <w:fldChar w:fldCharType="end"/>
    </w:r>
    <w:r>
      <w:rPr>
        <w:rFonts w:ascii="Cambria" w:hAnsi="Cambria"/>
        <w:bdr w:val="single" w:sz="4" w:space="0" w:color="000000"/>
      </w:rPr>
      <w:t xml:space="preserve"> z </w:t>
    </w:r>
    <w:r>
      <w:rPr>
        <w:rFonts w:ascii="Cambria" w:hAnsi="Cambria"/>
        <w:b/>
        <w:bdr w:val="single" w:sz="4" w:space="0" w:color="000000"/>
      </w:rPr>
      <w:fldChar w:fldCharType="begin"/>
    </w:r>
    <w:r>
      <w:rPr>
        <w:b/>
        <w:bdr w:val="single" w:sz="4" w:space="0" w:color="000000"/>
        <w:rFonts w:ascii="Cambria" w:hAnsi="Cambria"/>
      </w:rPr>
      <w:instrText xml:space="preserve"> NUMPAGES </w:instrText>
    </w:r>
    <w:r>
      <w:rPr>
        <w:b/>
        <w:bdr w:val="single" w:sz="4" w:space="0" w:color="000000"/>
        <w:rFonts w:ascii="Cambria" w:hAnsi="Cambria"/>
      </w:rPr>
      <w:fldChar w:fldCharType="separate"/>
    </w:r>
    <w:r>
      <w:rPr>
        <w:b/>
        <w:bdr w:val="single" w:sz="4" w:space="0" w:color="000000"/>
        <w:rFonts w:ascii="Cambria" w:hAnsi="Cambria"/>
      </w:rPr>
      <w:t>17</w:t>
    </w:r>
    <w:r>
      <w:rPr>
        <w:b/>
        <w:bdr w:val="single" w:sz="4" w:space="0" w:color="000000"/>
        <w:rFonts w:ascii="Cambria" w:hAnsi="Cambria"/>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bdr w:val="single" w:sz="4" w:space="0" w:color="000000"/>
      </w:rPr>
    </w:pPr>
    <w:r>
      <w:rPr>
        <w:rFonts w:ascii="Cambria" w:hAnsi="Cambria"/>
        <w:bdr w:val="single" w:sz="4" w:space="0" w:color="000000"/>
      </w:rPr>
      <w:tab/>
      <w:t>Załącznik Nr 2B do SWZ – Projekt umowy dla części nr 2</w:t>
      <w:tab/>
      <w:t xml:space="preserve">Strona </w:t>
    </w:r>
    <w:r>
      <w:rPr>
        <w:rFonts w:ascii="Cambria" w:hAnsi="Cambria"/>
        <w:b/>
        <w:bdr w:val="single" w:sz="4" w:space="0" w:color="000000"/>
      </w:rPr>
      <w:fldChar w:fldCharType="begin"/>
    </w:r>
    <w:r>
      <w:rPr>
        <w:b/>
        <w:bdr w:val="single" w:sz="4" w:space="0" w:color="000000"/>
        <w:rFonts w:ascii="Cambria" w:hAnsi="Cambria"/>
      </w:rPr>
      <w:instrText xml:space="preserve"> PAGE </w:instrText>
    </w:r>
    <w:r>
      <w:rPr>
        <w:b/>
        <w:bdr w:val="single" w:sz="4" w:space="0" w:color="000000"/>
        <w:rFonts w:ascii="Cambria" w:hAnsi="Cambria"/>
      </w:rPr>
      <w:fldChar w:fldCharType="separate"/>
    </w:r>
    <w:r>
      <w:rPr>
        <w:b/>
        <w:bdr w:val="single" w:sz="4" w:space="0" w:color="000000"/>
        <w:rFonts w:ascii="Cambria" w:hAnsi="Cambria"/>
      </w:rPr>
      <w:t>17</w:t>
    </w:r>
    <w:r>
      <w:rPr>
        <w:b/>
        <w:bdr w:val="single" w:sz="4" w:space="0" w:color="000000"/>
        <w:rFonts w:ascii="Cambria" w:hAnsi="Cambria"/>
      </w:rPr>
      <w:fldChar w:fldCharType="end"/>
    </w:r>
    <w:r>
      <w:rPr>
        <w:rFonts w:ascii="Cambria" w:hAnsi="Cambria"/>
        <w:bdr w:val="single" w:sz="4" w:space="0" w:color="000000"/>
      </w:rPr>
      <w:t xml:space="preserve"> z </w:t>
    </w:r>
    <w:r>
      <w:rPr>
        <w:rFonts w:ascii="Cambria" w:hAnsi="Cambria"/>
        <w:b/>
        <w:bdr w:val="single" w:sz="4" w:space="0" w:color="000000"/>
      </w:rPr>
      <w:fldChar w:fldCharType="begin"/>
    </w:r>
    <w:r>
      <w:rPr>
        <w:b/>
        <w:bdr w:val="single" w:sz="4" w:space="0" w:color="000000"/>
        <w:rFonts w:ascii="Cambria" w:hAnsi="Cambria"/>
      </w:rPr>
      <w:instrText xml:space="preserve"> NUMPAGES </w:instrText>
    </w:r>
    <w:r>
      <w:rPr>
        <w:b/>
        <w:bdr w:val="single" w:sz="4" w:space="0" w:color="000000"/>
        <w:rFonts w:ascii="Cambria" w:hAnsi="Cambria"/>
      </w:rPr>
      <w:fldChar w:fldCharType="separate"/>
    </w:r>
    <w:r>
      <w:rPr>
        <w:b/>
        <w:bdr w:val="single" w:sz="4" w:space="0" w:color="000000"/>
        <w:rFonts w:ascii="Cambria" w:hAnsi="Cambria"/>
      </w:rPr>
      <w:t>17</w:t>
    </w:r>
    <w:r>
      <w:rPr>
        <w:b/>
        <w:bdr w:val="single" w:sz="4" w:space="0" w:color="000000"/>
        <w:rFonts w:ascii="Cambria" w:hAnsi="Cambria"/>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rFonts w:ascii="Cambria" w:hAnsi="Cambria"/>
          <w:sz w:val="18"/>
          <w:szCs w:val="18"/>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osoba/-y pełniąca/-e funkcję organu (członka organu) lub prokurent spółki.</w:t>
      </w:r>
    </w:p>
  </w:footnote>
  <w:footnote w:id="3">
    <w:p>
      <w:pPr>
        <w:pStyle w:val="FootnoteText"/>
        <w:rPr>
          <w:rFonts w:ascii="Cambria" w:hAnsi="Cambria"/>
          <w:sz w:val="18"/>
          <w:szCs w:val="18"/>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spółki.</w:t>
      </w:r>
    </w:p>
  </w:footnote>
  <w:footnote w:id="4">
    <w:p>
      <w:pPr>
        <w:pStyle w:val="FootnoteText"/>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tej osoby.</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212" w:type="dxa"/>
      <w:jc w:val="start"/>
      <w:tblInd w:w="0" w:type="dxa"/>
      <w:tblLayout w:type="fixed"/>
      <w:tblCellMar>
        <w:top w:w="0" w:type="dxa"/>
        <w:start w:w="108" w:type="dxa"/>
        <w:bottom w:w="0" w:type="dxa"/>
        <w:end w:w="108" w:type="dxa"/>
      </w:tblCellMar>
      <w:tblLook w:firstRow="1" w:noVBand="1" w:lastRow="0" w:firstColumn="1" w:lastColumn="0" w:noHBand="0" w:val="04a0"/>
    </w:tblPr>
    <w:tblGrid>
      <w:gridCol w:w="9212"/>
    </w:tblGrid>
    <w:tr>
      <w:trPr/>
      <w:tc>
        <w:tcPr>
          <w:tcW w:w="9212" w:type="dxa"/>
          <w:tcBorders>
            <w:bottom w:val="single" w:sz="4" w:space="0" w:color="0070C0"/>
          </w:tcBorders>
        </w:tcPr>
        <w:p>
          <w:pPr>
            <w:pStyle w:val="Header"/>
            <w:spacing w:lineRule="auto" w:line="276"/>
            <w:jc w:val="center"/>
            <w:rPr>
              <w:rFonts w:ascii="Cambria" w:hAnsi="Cambria"/>
              <w:b/>
              <w:sz w:val="17"/>
              <w:szCs w:val="17"/>
            </w:rPr>
          </w:pPr>
          <w:r>
            <w:rPr>
              <w:rFonts w:ascii="Cambria" w:hAnsi="Cambria"/>
              <w:b/>
              <w:sz w:val="17"/>
              <w:szCs w:val="17"/>
            </w:rPr>
            <w:t xml:space="preserve"> </w:t>
          </w:r>
          <w:r>
            <w:rPr>
              <w:rFonts w:ascii="Cambria" w:hAnsi="Cambria"/>
              <w:b/>
              <w:bCs/>
              <w:sz w:val="17"/>
              <w:szCs w:val="17"/>
            </w:rPr>
            <w:t>Odbiór i transport odpadów komunalnych z nieruchomości niezamieszkałych - Urząd Gminy Komarówka Podlaska i podległe jednostki organizacyjne</w:t>
          </w:r>
        </w:p>
      </w:tc>
    </w:tr>
  </w:tbl>
  <w:p>
    <w:pPr>
      <w:pStyle w:val="Header"/>
      <w:spacing w:lineRule="auto" w:line="276"/>
      <w:jc w:val="center"/>
      <w:rPr>
        <w:rFonts w:ascii="Cambria" w:hAnsi="Cambria"/>
        <w:sz w:val="10"/>
        <w:szCs w:val="10"/>
      </w:rPr>
    </w:pPr>
    <w:r>
      <w:rPr>
        <w:rFonts w:ascii="Cambria" w:hAnsi="Cambria"/>
        <w:sz w:val="10"/>
        <w:szCs w:val="1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212" w:type="dxa"/>
      <w:jc w:val="start"/>
      <w:tblInd w:w="0" w:type="dxa"/>
      <w:tblLayout w:type="fixed"/>
      <w:tblCellMar>
        <w:top w:w="0" w:type="dxa"/>
        <w:start w:w="108" w:type="dxa"/>
        <w:bottom w:w="0" w:type="dxa"/>
        <w:end w:w="108" w:type="dxa"/>
      </w:tblCellMar>
      <w:tblLook w:firstRow="1" w:noVBand="1" w:lastRow="0" w:firstColumn="1" w:lastColumn="0" w:noHBand="0" w:val="04a0"/>
    </w:tblPr>
    <w:tblGrid>
      <w:gridCol w:w="9212"/>
    </w:tblGrid>
    <w:tr>
      <w:trPr/>
      <w:tc>
        <w:tcPr>
          <w:tcW w:w="9212" w:type="dxa"/>
          <w:tcBorders>
            <w:bottom w:val="single" w:sz="4" w:space="0" w:color="0070C0"/>
          </w:tcBorders>
        </w:tcPr>
        <w:p>
          <w:pPr>
            <w:pStyle w:val="Header"/>
            <w:spacing w:lineRule="auto" w:line="276"/>
            <w:jc w:val="center"/>
            <w:rPr>
              <w:rFonts w:ascii="Cambria" w:hAnsi="Cambria"/>
              <w:b/>
              <w:sz w:val="17"/>
              <w:szCs w:val="17"/>
            </w:rPr>
          </w:pPr>
          <w:r>
            <w:rPr>
              <w:rFonts w:ascii="Cambria" w:hAnsi="Cambria"/>
              <w:b/>
              <w:sz w:val="17"/>
              <w:szCs w:val="17"/>
            </w:rPr>
            <w:t xml:space="preserve"> </w:t>
          </w:r>
          <w:r>
            <w:rPr>
              <w:rFonts w:ascii="Cambria" w:hAnsi="Cambria"/>
              <w:b/>
              <w:bCs/>
              <w:sz w:val="17"/>
              <w:szCs w:val="17"/>
            </w:rPr>
            <w:t>Odbiór i transport odpadów komunalnych z nieruchomości niezamieszkałych - Urząd Gminy Komarówka Podlaska i podległe jednostki organizacyjne</w:t>
          </w:r>
        </w:p>
      </w:tc>
    </w:tr>
  </w:tbl>
  <w:p>
    <w:pPr>
      <w:pStyle w:val="Header"/>
      <w:spacing w:lineRule="auto" w:line="276"/>
      <w:jc w:val="center"/>
      <w:rPr>
        <w:rFonts w:ascii="Cambria" w:hAnsi="Cambria"/>
        <w:sz w:val="10"/>
        <w:szCs w:val="10"/>
      </w:rPr>
    </w:pPr>
    <w:r>
      <w:rPr>
        <w:rFonts w:ascii="Cambria" w:hAnsi="Cambria"/>
        <w:sz w:val="10"/>
        <w:szCs w:val="1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bullet"/>
      <w:lvlText w:val=""/>
      <w:lvlJc w:val="start"/>
      <w:pPr>
        <w:tabs>
          <w:tab w:val="num" w:pos="720"/>
        </w:tabs>
        <w:ind w:start="720" w:hanging="360"/>
      </w:pPr>
      <w:rPr>
        <w:rFonts w:ascii="Symbol" w:hAnsi="Symbol" w:cs="Symbol" w:hint="default"/>
        <w:sz w:val="24"/>
        <w:b/>
        <w:szCs w:val="24"/>
        <w:bCs/>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2">
    <w:lvl w:ilvl="0">
      <w:start w:val="1"/>
      <w:numFmt w:val="decimal"/>
      <w:lvlText w:val="%1)"/>
      <w:lvlJc w:val="start"/>
      <w:pPr>
        <w:tabs>
          <w:tab w:val="num" w:pos="720"/>
        </w:tabs>
        <w:ind w:start="720" w:hanging="360"/>
      </w:pPr>
      <w:rPr>
        <w:b w:val="false"/>
        <w:bCs/>
      </w:rPr>
    </w:lvl>
    <w:lvl w:ilvl="1">
      <w:start w:val="1"/>
      <w:numFmt w:val="decimal"/>
      <w:lvlText w:val="%2."/>
      <w:lvlJc w:val="start"/>
      <w:pPr>
        <w:tabs>
          <w:tab w:val="num" w:pos="1080"/>
        </w:tabs>
        <w:ind w:start="1080" w:hanging="360"/>
      </w:pPr>
      <w:rPr>
        <w:b/>
        <w:color w:val="auto"/>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decimal"/>
      <w:lvlText w:val="%1)"/>
      <w:lvlJc w:val="start"/>
      <w:pPr>
        <w:tabs>
          <w:tab w:val="num" w:pos="786"/>
        </w:tabs>
        <w:ind w:start="786" w:hanging="360"/>
      </w:pPr>
      <w:rPr>
        <w:b w:val="false"/>
        <w:bC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decimal"/>
      <w:lvlText w:val="%1)"/>
      <w:lvlJc w:val="start"/>
      <w:pPr>
        <w:tabs>
          <w:tab w:val="num" w:pos="720"/>
        </w:tabs>
        <w:ind w:start="720" w:hanging="360"/>
      </w:pPr>
      <w:rPr>
        <w:b w:val="false"/>
        <w:bC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5">
    <w:lvl w:ilvl="0">
      <w:start w:val="1"/>
      <w:numFmt w:val="decimal"/>
      <w:lvlText w:val="%1)"/>
      <w:lvlJc w:val="start"/>
      <w:pPr>
        <w:tabs>
          <w:tab w:val="num" w:pos="720"/>
        </w:tabs>
        <w:ind w:start="720" w:hanging="360"/>
      </w:pPr>
      <w:rPr>
        <w:b w:val="false"/>
        <w:bC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6">
    <w:lvl w:ilvl="0">
      <w:start w:val="1"/>
      <w:numFmt w:val="decimal"/>
      <w:lvlText w:val="%1."/>
      <w:lvlJc w:val="start"/>
      <w:pPr>
        <w:tabs>
          <w:tab w:val="num" w:pos="720"/>
        </w:tabs>
        <w:ind w:start="720" w:hanging="360"/>
      </w:pPr>
      <w:rPr>
        <w:b/>
        <w:rFonts w:ascii="Cambria" w:hAnsi="Cambria" w:eastAsia="Times New Roman" w:cs="Arial"/>
        <w:lang w:val="pl-PL" w:eastAsia="en-U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7">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8">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0">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1">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2">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3">
    <w:lvl w:ilvl="0">
      <w:start w:val="1"/>
      <w:numFmt w:val="decimal"/>
      <w:lvlText w:val="%1."/>
      <w:lvlJc w:val="start"/>
      <w:pPr>
        <w:tabs>
          <w:tab w:val="num" w:pos="0"/>
        </w:tabs>
        <w:ind w:start="2340" w:hanging="360"/>
      </w:pPr>
      <w:rPr>
        <w:b/>
        <w:color w:val="000000"/>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4">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5">
    <w:lvl w:ilvl="0">
      <w:start w:val="1"/>
      <w:numFmt w:val="decimal"/>
      <w:lvlText w:val="%1)"/>
      <w:lvlJc w:val="start"/>
      <w:pPr>
        <w:tabs>
          <w:tab w:val="num" w:pos="0"/>
        </w:tabs>
        <w:ind w:start="720" w:hanging="360"/>
      </w:pPr>
      <w:rPr>
        <w:i w:val="false"/>
        <w:b w:val="false"/>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6">
    <w:lvl w:ilvl="0">
      <w:start w:val="1"/>
      <w:numFmt w:val="decimal"/>
      <w:lvlText w:val="%1)"/>
      <w:lvlJc w:val="start"/>
      <w:pPr>
        <w:tabs>
          <w:tab w:val="num" w:pos="0"/>
        </w:tabs>
        <w:ind w:start="720" w:hanging="360"/>
      </w:pPr>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17">
    <w:lvl w:ilvl="0">
      <w:start w:val="1"/>
      <w:numFmt w:val="decimal"/>
      <w:lvlText w:val="%1."/>
      <w:lvlJc w:val="start"/>
      <w:pPr>
        <w:tabs>
          <w:tab w:val="num" w:pos="0"/>
        </w:tabs>
        <w:ind w:start="720" w:hanging="360"/>
      </w:pPr>
      <w:rPr>
        <w:b/>
      </w:rPr>
    </w:lvl>
    <w:lvl w:ilvl="1">
      <w:start w:val="1"/>
      <w:numFmt w:val="decimal"/>
      <w:lvlText w:val="%2)"/>
      <w:lvlJc w:val="start"/>
      <w:pPr>
        <w:tabs>
          <w:tab w:val="num" w:pos="0"/>
        </w:tabs>
        <w:ind w:start="720" w:hanging="360"/>
      </w:pPr>
      <w:rPr>
        <w:b w:val="false"/>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8">
    <w:lvl w:ilvl="0">
      <w:start w:val="1"/>
      <w:numFmt w:val="decimal"/>
      <w:lvlText w:val="%1."/>
      <w:lvlJc w:val="start"/>
      <w:pPr>
        <w:tabs>
          <w:tab w:val="num" w:pos="0"/>
        </w:tabs>
        <w:ind w:start="720" w:hanging="360"/>
      </w:pPr>
      <w:rPr>
        <w:b/>
      </w:rPr>
    </w:lvl>
    <w:lvl w:ilvl="1">
      <w:start w:val="1"/>
      <w:numFmt w:val="decimal"/>
      <w:lvlText w:val="%2)"/>
      <w:lvlJc w:val="start"/>
      <w:pPr>
        <w:tabs>
          <w:tab w:val="num" w:pos="0"/>
        </w:tabs>
        <w:ind w:start="1440" w:hanging="360"/>
      </w:pPr>
      <w:rPr>
        <w:b w:val="false"/>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9">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20">
    <w:lvl w:ilvl="0">
      <w:start w:val="1"/>
      <w:numFmt w:val="decimal"/>
      <w:lvlText w:val="%1."/>
      <w:lvlJc w:val="start"/>
      <w:pPr>
        <w:tabs>
          <w:tab w:val="num" w:pos="0"/>
        </w:tabs>
        <w:ind w:start="360" w:hanging="360"/>
      </w:pPr>
      <w:rPr>
        <w:b/>
        <w:bCs w:val="false"/>
      </w:rPr>
    </w:lvl>
    <w:lvl w:ilvl="1">
      <w:start w:val="1"/>
      <w:numFmt w:val="decimal"/>
      <w:lvlText w:val="%1.%2."/>
      <w:lvlJc w:val="start"/>
      <w:pPr>
        <w:tabs>
          <w:tab w:val="num" w:pos="0"/>
        </w:tabs>
        <w:ind w:start="1709" w:hanging="432"/>
      </w:pPr>
      <w:rPr>
        <w:b/>
        <w:rFonts w:ascii="Cambria" w:hAnsi="Cambria"/>
      </w:rPr>
    </w:lvl>
    <w:lvl w:ilvl="2">
      <w:start w:val="1"/>
      <w:numFmt w:val="decimal"/>
      <w:lvlText w:val="%3."/>
      <w:lvlJc w:val="start"/>
      <w:pPr>
        <w:tabs>
          <w:tab w:val="num" w:pos="0"/>
        </w:tabs>
        <w:ind w:start="1224" w:hanging="504"/>
      </w:pPr>
      <w:rPr>
        <w:b/>
        <w:rFonts w:ascii="Cambria" w:hAnsi="Cambria" w:eastAsia="SimSun" w:cs="Times New Roman"/>
      </w:rPr>
    </w:lvl>
    <w:lvl w:ilvl="3">
      <w:start w:val="1"/>
      <w:numFmt w:val="decimal"/>
      <w:lvlText w:val="%1.%2.%3.%4."/>
      <w:lvlJc w:val="start"/>
      <w:pPr>
        <w:tabs>
          <w:tab w:val="num" w:pos="0"/>
        </w:tabs>
        <w:ind w:start="1728" w:hanging="648"/>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6"/>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21">
    <w:lvl w:ilvl="0">
      <w:start w:val="1"/>
      <w:numFmt w:val="decimal"/>
      <w:lvlText w:val="%1)"/>
      <w:lvlJc w:val="start"/>
      <w:pPr>
        <w:tabs>
          <w:tab w:val="num" w:pos="0"/>
        </w:tabs>
        <w:ind w:start="720" w:hanging="360"/>
      </w:pPr>
      <w:rPr/>
    </w:lvl>
    <w:lvl w:ilvl="1">
      <w:start w:val="1"/>
      <w:numFmt w:val="decimal"/>
      <w:lvlText w:val="%2)"/>
      <w:lvlJc w:val="start"/>
      <w:pPr>
        <w:tabs>
          <w:tab w:val="num" w:pos="720"/>
        </w:tabs>
        <w:ind w:start="1440" w:hanging="360"/>
      </w:pPr>
      <w:rPr>
        <w:sz w:val="24"/>
        <w:b w:val="false"/>
        <w:szCs w:val="24"/>
        <w:bCs/>
        <w:rFonts w:ascii="Cambria" w:hAnsi="Cambria" w:cs="Cambria"/>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b/>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2">
    <w:lvl w:ilvl="0">
      <w:start w:val="1"/>
      <w:numFmt w:val="decimal"/>
      <w:lvlText w:val="%1)"/>
      <w:lvlJc w:val="start"/>
      <w:pPr>
        <w:tabs>
          <w:tab w:val="num" w:pos="0"/>
        </w:tabs>
        <w:ind w:start="927" w:hanging="360"/>
      </w:pPr>
      <w:rPr/>
    </w:lvl>
    <w:lvl w:ilvl="1">
      <w:start w:val="1"/>
      <w:numFmt w:val="lowerLetter"/>
      <w:lvlText w:val="%2."/>
      <w:lvlJc w:val="start"/>
      <w:pPr>
        <w:tabs>
          <w:tab w:val="num" w:pos="0"/>
        </w:tabs>
        <w:ind w:start="1647" w:hanging="360"/>
      </w:pPr>
      <w:rPr/>
    </w:lvl>
    <w:lvl w:ilvl="2">
      <w:start w:val="1"/>
      <w:numFmt w:val="lowerRoman"/>
      <w:lvlText w:val="%3."/>
      <w:lvlJc w:val="end"/>
      <w:pPr>
        <w:tabs>
          <w:tab w:val="num" w:pos="0"/>
        </w:tabs>
        <w:ind w:start="2367" w:hanging="180"/>
      </w:pPr>
      <w:rPr/>
    </w:lvl>
    <w:lvl w:ilvl="3">
      <w:start w:val="1"/>
      <w:numFmt w:val="decimal"/>
      <w:lvlText w:val="%4."/>
      <w:lvlJc w:val="start"/>
      <w:pPr>
        <w:tabs>
          <w:tab w:val="num" w:pos="0"/>
        </w:tabs>
        <w:ind w:start="3087" w:hanging="360"/>
      </w:pPr>
      <w:rPr/>
    </w:lvl>
    <w:lvl w:ilvl="4">
      <w:start w:val="1"/>
      <w:numFmt w:val="lowerLetter"/>
      <w:lvlText w:val="%5."/>
      <w:lvlJc w:val="start"/>
      <w:pPr>
        <w:tabs>
          <w:tab w:val="num" w:pos="0"/>
        </w:tabs>
        <w:ind w:start="3807" w:hanging="360"/>
      </w:pPr>
      <w:rPr/>
    </w:lvl>
    <w:lvl w:ilvl="5">
      <w:start w:val="1"/>
      <w:numFmt w:val="lowerRoman"/>
      <w:lvlText w:val="%6."/>
      <w:lvlJc w:val="end"/>
      <w:pPr>
        <w:tabs>
          <w:tab w:val="num" w:pos="0"/>
        </w:tabs>
        <w:ind w:start="4527" w:hanging="180"/>
      </w:pPr>
      <w:rPr/>
    </w:lvl>
    <w:lvl w:ilvl="6">
      <w:start w:val="1"/>
      <w:numFmt w:val="decimal"/>
      <w:lvlText w:val="%7."/>
      <w:lvlJc w:val="start"/>
      <w:pPr>
        <w:tabs>
          <w:tab w:val="num" w:pos="0"/>
        </w:tabs>
        <w:ind w:start="5247" w:hanging="360"/>
      </w:pPr>
      <w:rPr/>
    </w:lvl>
    <w:lvl w:ilvl="7">
      <w:start w:val="1"/>
      <w:numFmt w:val="lowerLetter"/>
      <w:lvlText w:val="%8."/>
      <w:lvlJc w:val="start"/>
      <w:pPr>
        <w:tabs>
          <w:tab w:val="num" w:pos="0"/>
        </w:tabs>
        <w:ind w:start="5967" w:hanging="360"/>
      </w:pPr>
      <w:rPr/>
    </w:lvl>
    <w:lvl w:ilvl="8">
      <w:start w:val="1"/>
      <w:numFmt w:val="lowerRoman"/>
      <w:lvlText w:val="%9."/>
      <w:lvlJc w:val="end"/>
      <w:pPr>
        <w:tabs>
          <w:tab w:val="num" w:pos="0"/>
        </w:tabs>
        <w:ind w:start="6687" w:hanging="180"/>
      </w:pPr>
      <w:rPr/>
    </w:lvl>
  </w:abstractNum>
  <w:abstractNum w:abstractNumId="23">
    <w:lvl w:ilvl="0">
      <w:start w:val="3"/>
      <w:numFmt w:val="decimal"/>
      <w:lvlText w:val="%1."/>
      <w:lvlJc w:val="start"/>
      <w:pPr>
        <w:tabs>
          <w:tab w:val="num" w:pos="0"/>
        </w:tabs>
        <w:ind w:start="360" w:hanging="360"/>
      </w:pPr>
      <w:rPr>
        <w:b/>
        <w:bCs w:val="false"/>
      </w:rPr>
    </w:lvl>
    <w:lvl w:ilvl="1">
      <w:start w:val="1"/>
      <w:numFmt w:val="decimal"/>
      <w:lvlText w:val="%1.%2."/>
      <w:lvlJc w:val="start"/>
      <w:pPr>
        <w:tabs>
          <w:tab w:val="num" w:pos="0"/>
        </w:tabs>
        <w:ind w:start="1709" w:hanging="432"/>
      </w:pPr>
      <w:rPr>
        <w:b/>
        <w:rFonts w:ascii="Cambria" w:hAnsi="Cambria"/>
      </w:rPr>
    </w:lvl>
    <w:lvl w:ilvl="2">
      <w:start w:val="1"/>
      <w:numFmt w:val="decimal"/>
      <w:lvlText w:val="%3."/>
      <w:lvlJc w:val="start"/>
      <w:pPr>
        <w:tabs>
          <w:tab w:val="num" w:pos="0"/>
        </w:tabs>
        <w:ind w:start="1224" w:hanging="504"/>
      </w:pPr>
      <w:rPr>
        <w:b/>
        <w:rFonts w:ascii="Cambria" w:hAnsi="Cambria" w:eastAsia="SimSun" w:cs="Times New Roman"/>
      </w:rPr>
    </w:lvl>
    <w:lvl w:ilvl="3">
      <w:start w:val="1"/>
      <w:numFmt w:val="decimal"/>
      <w:lvlText w:val="%1.%2.%3.%4."/>
      <w:lvlJc w:val="start"/>
      <w:pPr>
        <w:tabs>
          <w:tab w:val="num" w:pos="0"/>
        </w:tabs>
        <w:ind w:start="1728" w:hanging="648"/>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6"/>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24">
    <w:lvl w:ilvl="0">
      <w:start w:val="1"/>
      <w:numFmt w:val="lowerLetter"/>
      <w:lvlText w:val="%1)"/>
      <w:lvlJc w:val="start"/>
      <w:pPr>
        <w:tabs>
          <w:tab w:val="num" w:pos="0"/>
        </w:tabs>
        <w:ind w:start="1211" w:hanging="360"/>
      </w:pPr>
      <w:rPr/>
    </w:lvl>
    <w:lvl w:ilvl="1">
      <w:start w:val="1"/>
      <w:numFmt w:val="lowerLetter"/>
      <w:lvlText w:val="%2."/>
      <w:lvlJc w:val="start"/>
      <w:pPr>
        <w:tabs>
          <w:tab w:val="num" w:pos="0"/>
        </w:tabs>
        <w:ind w:start="1931" w:hanging="360"/>
      </w:pPr>
      <w:rPr/>
    </w:lvl>
    <w:lvl w:ilvl="2">
      <w:start w:val="1"/>
      <w:numFmt w:val="lowerRoman"/>
      <w:lvlText w:val="%3."/>
      <w:lvlJc w:val="end"/>
      <w:pPr>
        <w:tabs>
          <w:tab w:val="num" w:pos="0"/>
        </w:tabs>
        <w:ind w:start="2651" w:hanging="180"/>
      </w:pPr>
      <w:rPr/>
    </w:lvl>
    <w:lvl w:ilvl="3">
      <w:start w:val="1"/>
      <w:numFmt w:val="decimal"/>
      <w:lvlText w:val="%4."/>
      <w:lvlJc w:val="start"/>
      <w:pPr>
        <w:tabs>
          <w:tab w:val="num" w:pos="0"/>
        </w:tabs>
        <w:ind w:start="3371" w:hanging="360"/>
      </w:pPr>
      <w:rPr/>
    </w:lvl>
    <w:lvl w:ilvl="4">
      <w:start w:val="1"/>
      <w:numFmt w:val="lowerLetter"/>
      <w:lvlText w:val="%5."/>
      <w:lvlJc w:val="start"/>
      <w:pPr>
        <w:tabs>
          <w:tab w:val="num" w:pos="0"/>
        </w:tabs>
        <w:ind w:start="4091" w:hanging="360"/>
      </w:pPr>
      <w:rPr/>
    </w:lvl>
    <w:lvl w:ilvl="5">
      <w:start w:val="1"/>
      <w:numFmt w:val="lowerRoman"/>
      <w:lvlText w:val="%6."/>
      <w:lvlJc w:val="end"/>
      <w:pPr>
        <w:tabs>
          <w:tab w:val="num" w:pos="0"/>
        </w:tabs>
        <w:ind w:start="4811" w:hanging="180"/>
      </w:pPr>
      <w:rPr/>
    </w:lvl>
    <w:lvl w:ilvl="6">
      <w:start w:val="1"/>
      <w:numFmt w:val="decimal"/>
      <w:lvlText w:val="%7."/>
      <w:lvlJc w:val="start"/>
      <w:pPr>
        <w:tabs>
          <w:tab w:val="num" w:pos="0"/>
        </w:tabs>
        <w:ind w:start="5531" w:hanging="360"/>
      </w:pPr>
      <w:rPr/>
    </w:lvl>
    <w:lvl w:ilvl="7">
      <w:start w:val="1"/>
      <w:numFmt w:val="lowerLetter"/>
      <w:lvlText w:val="%8."/>
      <w:lvlJc w:val="start"/>
      <w:pPr>
        <w:tabs>
          <w:tab w:val="num" w:pos="0"/>
        </w:tabs>
        <w:ind w:start="6251" w:hanging="360"/>
      </w:pPr>
      <w:rPr/>
    </w:lvl>
    <w:lvl w:ilvl="8">
      <w:start w:val="1"/>
      <w:numFmt w:val="lowerRoman"/>
      <w:lvlText w:val="%9."/>
      <w:lvlJc w:val="end"/>
      <w:pPr>
        <w:tabs>
          <w:tab w:val="num" w:pos="0"/>
        </w:tabs>
        <w:ind w:start="6971" w:hanging="180"/>
      </w:pPr>
      <w:rPr/>
    </w:lvl>
  </w:abstractNum>
  <w:abstractNum w:abstractNumId="25">
    <w:lvl w:ilvl="0">
      <w:start w:val="1"/>
      <w:numFmt w:val="decimal"/>
      <w:lvlText w:val="%1."/>
      <w:lvlJc w:val="start"/>
      <w:pPr>
        <w:tabs>
          <w:tab w:val="num" w:pos="0"/>
        </w:tabs>
        <w:ind w:start="720" w:hanging="360"/>
      </w:pPr>
      <w:rPr>
        <w:sz w:val="24"/>
        <w:b/>
        <w:szCs w:val="24"/>
        <w:rFonts w:ascii="Cambria" w:hAnsi="Cambria"/>
      </w:rPr>
    </w:lvl>
    <w:lvl w:ilvl="1">
      <w:start w:val="1"/>
      <w:numFmt w:val="decimal"/>
      <w:lvlText w:val="%2)"/>
      <w:lvlJc w:val="start"/>
      <w:pPr>
        <w:tabs>
          <w:tab w:val="num" w:pos="0"/>
        </w:tabs>
        <w:ind w:start="644" w:hanging="360"/>
      </w:pPr>
      <w:rPr>
        <w:dstrike w:val="false"/>
        <w:strike w:val="false"/>
        <w:u w:val="none"/>
        <w:b w:val="false"/>
        <w:color w:val="auto"/>
      </w:rPr>
    </w:lvl>
    <w:lvl w:ilvl="2">
      <w:start w:val="1"/>
      <w:numFmt w:val="decimal"/>
      <w:lvlText w:val="%3)"/>
      <w:lvlJc w:val="start"/>
      <w:pPr>
        <w:tabs>
          <w:tab w:val="num" w:pos="0"/>
        </w:tabs>
        <w:ind w:start="720" w:hanging="360"/>
      </w:pPr>
      <w:rPr>
        <w:rFonts w:ascii="Cambria" w:hAnsi="Cambria"/>
      </w:rPr>
    </w:lvl>
    <w:lvl w:ilvl="3">
      <w:start w:val="1"/>
      <w:numFmt w:val="lowerLetter"/>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6">
    <w:lvl w:ilvl="0">
      <w:start w:val="1"/>
      <w:numFmt w:val="lowerLetter"/>
      <w:lvlText w:val="%1)"/>
      <w:lvlJc w:val="start"/>
      <w:pPr>
        <w:tabs>
          <w:tab w:val="num" w:pos="0"/>
        </w:tabs>
        <w:ind w:start="1571" w:hanging="360"/>
      </w:pPr>
      <w:rPr>
        <w:sz w:val="24"/>
        <w:szCs w:val="24"/>
        <w:rFonts w:ascii="Cambria" w:hAnsi="Cambria" w:cs="Times New Roman"/>
      </w:rPr>
    </w:lvl>
    <w:lvl w:ilvl="1">
      <w:start w:val="1"/>
      <w:numFmt w:val="lowerLetter"/>
      <w:lvlText w:val="%2."/>
      <w:lvlJc w:val="start"/>
      <w:pPr>
        <w:tabs>
          <w:tab w:val="num" w:pos="0"/>
        </w:tabs>
        <w:ind w:start="2291" w:hanging="360"/>
      </w:pPr>
      <w:rPr/>
    </w:lvl>
    <w:lvl w:ilvl="2">
      <w:start w:val="1"/>
      <w:numFmt w:val="lowerRoman"/>
      <w:lvlText w:val="%3."/>
      <w:lvlJc w:val="end"/>
      <w:pPr>
        <w:tabs>
          <w:tab w:val="num" w:pos="0"/>
        </w:tabs>
        <w:ind w:start="3011" w:hanging="180"/>
      </w:pPr>
      <w:rPr/>
    </w:lvl>
    <w:lvl w:ilvl="3">
      <w:start w:val="1"/>
      <w:numFmt w:val="decimal"/>
      <w:lvlText w:val="%4."/>
      <w:lvlJc w:val="start"/>
      <w:pPr>
        <w:tabs>
          <w:tab w:val="num" w:pos="0"/>
        </w:tabs>
        <w:ind w:start="3731" w:hanging="360"/>
      </w:pPr>
      <w:rPr/>
    </w:lvl>
    <w:lvl w:ilvl="4">
      <w:start w:val="1"/>
      <w:numFmt w:val="lowerLetter"/>
      <w:lvlText w:val="%5."/>
      <w:lvlJc w:val="start"/>
      <w:pPr>
        <w:tabs>
          <w:tab w:val="num" w:pos="0"/>
        </w:tabs>
        <w:ind w:start="4451" w:hanging="360"/>
      </w:pPr>
      <w:rPr/>
    </w:lvl>
    <w:lvl w:ilvl="5">
      <w:start w:val="1"/>
      <w:numFmt w:val="lowerRoman"/>
      <w:lvlText w:val="%6."/>
      <w:lvlJc w:val="end"/>
      <w:pPr>
        <w:tabs>
          <w:tab w:val="num" w:pos="0"/>
        </w:tabs>
        <w:ind w:start="5171" w:hanging="180"/>
      </w:pPr>
      <w:rPr/>
    </w:lvl>
    <w:lvl w:ilvl="6">
      <w:start w:val="1"/>
      <w:numFmt w:val="decimal"/>
      <w:lvlText w:val="%7."/>
      <w:lvlJc w:val="start"/>
      <w:pPr>
        <w:tabs>
          <w:tab w:val="num" w:pos="0"/>
        </w:tabs>
        <w:ind w:start="5891" w:hanging="360"/>
      </w:pPr>
      <w:rPr/>
    </w:lvl>
    <w:lvl w:ilvl="7">
      <w:start w:val="1"/>
      <w:numFmt w:val="lowerLetter"/>
      <w:lvlText w:val="%8."/>
      <w:lvlJc w:val="start"/>
      <w:pPr>
        <w:tabs>
          <w:tab w:val="num" w:pos="0"/>
        </w:tabs>
        <w:ind w:start="6611" w:hanging="360"/>
      </w:pPr>
      <w:rPr/>
    </w:lvl>
    <w:lvl w:ilvl="8">
      <w:start w:val="1"/>
      <w:numFmt w:val="lowerRoman"/>
      <w:lvlText w:val="%9."/>
      <w:lvlJc w:val="end"/>
      <w:pPr>
        <w:tabs>
          <w:tab w:val="num" w:pos="0"/>
        </w:tabs>
        <w:ind w:start="7331" w:hanging="180"/>
      </w:pPr>
      <w:rPr/>
    </w:lvl>
  </w:abstractNum>
  <w:abstractNum w:abstractNumId="27">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8">
    <w:lvl w:ilvl="0">
      <w:start w:val="1"/>
      <w:numFmt w:val="decimal"/>
      <w:lvlText w:val="%1)"/>
      <w:lvlJc w:val="start"/>
      <w:pPr>
        <w:tabs>
          <w:tab w:val="num" w:pos="0"/>
        </w:tabs>
        <w:ind w:start="1146"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9">
    <w:lvl w:ilvl="0">
      <w:start w:val="1"/>
      <w:numFmt w:val="lowerLetter"/>
      <w:lvlText w:val="%1)"/>
      <w:lvlJc w:val="start"/>
      <w:pPr>
        <w:tabs>
          <w:tab w:val="num" w:pos="0"/>
        </w:tabs>
        <w:ind w:start="720" w:hanging="360"/>
      </w:pPr>
      <w:rPr>
        <w:b w:val="false"/>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0">
    <w:lvl w:ilvl="0">
      <w:start w:val="1"/>
      <w:numFmt w:val="lowerLetter"/>
      <w:lvlText w:val="%1)"/>
      <w:lvlJc w:val="start"/>
      <w:pPr>
        <w:tabs>
          <w:tab w:val="num" w:pos="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1">
    <w:lvl w:ilvl="0">
      <w:start w:val="1"/>
      <w:numFmt w:val="lowerLetter"/>
      <w:lvlText w:val="%1)"/>
      <w:lvlJc w:val="start"/>
      <w:pPr>
        <w:tabs>
          <w:tab w:val="num" w:pos="0"/>
        </w:tabs>
        <w:ind w:start="1571"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2">
    <w:lvl w:ilvl="0">
      <w:start w:val="1"/>
      <w:numFmt w:val="decimal"/>
      <w:lvlText w:val="%1)"/>
      <w:lvlJc w:val="start"/>
      <w:pPr>
        <w:tabs>
          <w:tab w:val="num" w:pos="0"/>
        </w:tabs>
        <w:ind w:start="720" w:hanging="360"/>
      </w:pPr>
      <w:rPr>
        <w:b/>
        <w:bCs/>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27"/>
    <w:lvlOverride w:ilvl="0">
      <w:startOverride w:val="1"/>
    </w:lvlOverride>
  </w:num>
</w:numbering>
</file>

<file path=word/settings.xml><?xml version="1.0" encoding="utf-8"?>
<w:settings xmlns:w="http://schemas.openxmlformats.org/wordprocessingml/2006/main">
  <w:zoom w:percent="88"/>
  <w:displayBackgroundShape/>
  <w:revisionView w:insDel="0" w:formatting="0"/>
  <w:embedSystemFonts/>
  <w:defaultTabStop w:val="720"/>
  <w:autoHyphenation w:val="true"/>
  <w:hyphenationZone w:val="0"/>
  <w:footnotePr>
    <w:numFmt w:val="decimal"/>
    <w:footnote w:id="0"/>
    <w:footnote w:id="1"/>
  </w:footnotePr>
  <w:compat>
    <w:balanceSingleByteDoubleByteWidth/>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uiPriority="34" w:qFormat="1"/>
    <w:lsdException w:name="Medium Grid 2 Accent 2" w:qFormat="1"/>
    <w:lsdException w:name="Medium Grid 3 Accent 2" w:qFormat="1"/>
    <w:lsdException w:name="Dark List Accent 2"/>
    <w:lsdException w:name="Colorful Shading Accent 2"/>
    <w:lsdException w:name="Colorful List Accent 2" w:uiPriority="0"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qFormat="1"/>
    <w:lsdException w:name="Medium Grid 2 Accent 3"/>
    <w:lsdException w:name="Medium Grid 3 Accent 3"/>
    <w:lsdException w:name="Dark List Accent 3"/>
    <w:lsdException w:name="Colorful Shading Accent 3" w:qFormat="1"/>
    <w:lsdException w:name="Colorful List Accent 3" w:qFormat="1"/>
    <w:lsdException w:name="Colorful Grid Accent 3" w:qFormat="1"/>
    <w:lsdException w:name="Light Shading Accent 4"/>
    <w:lsdException w:name="Light List Accent 4"/>
    <w:lsdException w:name="Light Grid Accent 4" w:uiPriority="1" w:qFormat="1"/>
    <w:lsdException w:name="Medium Shading 1 Accent 4" w:uiPriority="60"/>
    <w:lsdException w:name="Medium Shading 2 Accent 4" w:uiPriority="61"/>
    <w:lsdException w:name="Medium List 1 Accent 4" w:uiPriority="62"/>
    <w:lsdException w:name="Medium List 2 Accent 4" w:uiPriority="0" w:qFormat="1"/>
    <w:lsdException w:name="Medium Grid 1 Accent 4" w:uiPriority="64" w:qFormat="1"/>
    <w:lsdException w:name="Medium Grid 2 Accent 4" w:uiPriority="65" w:qFormat="1"/>
    <w:lsdException w:name="Medium Grid 3 Accent 4" w:uiPriority="66"/>
    <w:lsdException w:name="Dark List Accent 4" w:uiPriority="67"/>
    <w:lsdException w:name="Colorful Shading Accent 4" w:uiPriority="68"/>
    <w:lsdException w:name="Colorful List Accent 4" w:uiPriority="69"/>
    <w:lsdException w:name="Colorful Grid Accent 4" w:uiPriority="70"/>
    <w:lsdException w:name="Light Shading Accent 5" w:uiPriority="71"/>
    <w:lsdException w:name="Light List Accent 5" w:uiPriority="72" w:qFormat="1"/>
    <w:lsdException w:name="Light Grid Accent 5" w:uiPriority="73" w:qFormat="1"/>
    <w:lsdException w:name="Medium Shading 1 Accent 5" w:uiPriority="60" w:qFormat="1"/>
    <w:lsdException w:name="Medium Shading 2 Accent 5" w:uiPriority="61"/>
    <w:lsdException w:name="Medium List 1 Accent 5" w:uiPriority="62"/>
    <w:lsdException w:name="Medium List 2 Accent 5" w:uiPriority="63"/>
    <w:lsdException w:name="Medium Grid 1 Accent 5" w:uiPriority="64"/>
    <w:lsdException w:name="Medium Grid 2 Accent 5" w:uiPriority="65"/>
    <w:lsdException w:name="Medium Grid 3 Accent 5"/>
    <w:lsdException w:name="Dark List Accent 5" w:qFormat="1"/>
    <w:lsdException w:name="Colorful Shading Accent 5" w:uiPriority="29" w:qFormat="1"/>
    <w:lsdException w:name="Colorful List Accent 5" w:uiPriority="30" w:qFormat="1"/>
    <w:lsdException w:name="Colorful Grid Accent 5" w:uiPriority="66"/>
    <w:lsdException w:name="Light Shading Accent 6" w:uiPriority="67"/>
    <w:lsdException w:name="Light List Accent 6" w:uiPriority="68"/>
    <w:lsdException w:name="Light Grid Accent 6" w:uiPriority="69"/>
    <w:lsdException w:name="Medium Shading 1 Accent 6" w:uiPriority="70"/>
    <w:lsdException w:name="Medium Shading 2 Accent 6" w:uiPriority="71"/>
    <w:lsdException w:name="Medium List 1 Accent 6" w:uiPriority="72"/>
    <w:lsdException w:name="Medium List 2 Accent 6" w:uiPriority="73"/>
    <w:lsdException w:name="Medium Grid 1 Accent 6" w:uiPriority="60"/>
    <w:lsdException w:name="Medium Grid 2 Accent 6" w:uiPriority="61"/>
    <w:lsdException w:name="Medium Grid 3 Accent 6" w:uiPriority="62"/>
    <w:lsdException w:name="Dark List Accent 6" w:uiPriority="63"/>
    <w:lsdException w:name="Colorful Shading Accent 6" w:uiPriority="64"/>
    <w:lsdException w:name="Colorful List Accent 6" w:uiPriority="65"/>
    <w:lsdException w:name="Colorful Grid Accent 6" w:uiPriority="66"/>
    <w:lsdException w:name="Subtle Emphasis" w:uiPriority="67" w:qFormat="1"/>
    <w:lsdException w:name="Intense Emphasis" w:uiPriority="68" w:qFormat="1"/>
    <w:lsdException w:name="Subtle Reference" w:uiPriority="69" w:qFormat="1"/>
    <w:lsdException w:name="Intense Reference" w:uiPriority="70" w:qFormat="1"/>
    <w:lsdException w:name="Book Title" w:uiPriority="71" w:qFormat="1"/>
    <w:lsdException w:name="Bibliography" w:uiPriority="72" w:semiHidden="1" w:unhideWhenUsed="1"/>
    <w:lsdException w:name="TOC Heading" w:uiPriority="73"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start"/>
    </w:pPr>
    <w:rPr>
      <w:rFonts w:ascii="Times New Roman" w:hAnsi="Times New Roman" w:eastAsia="Times New Roman" w:cs="Times New Roman"/>
      <w:color w:val="auto"/>
      <w:kern w:val="0"/>
      <w:sz w:val="20"/>
      <w:szCs w:val="20"/>
      <w:lang w:val="pl-PL" w:eastAsia="pl-PL" w:bidi="ar-SA"/>
    </w:rPr>
  </w:style>
  <w:style w:type="paragraph" w:styleId="Heading1">
    <w:name w:val="heading 1"/>
    <w:basedOn w:val="Normal"/>
    <w:next w:val="Normal"/>
    <w:qFormat/>
    <w:pPr>
      <w:keepNext w:val="true"/>
      <w:numPr>
        <w:ilvl w:val="0"/>
        <w:numId w:val="1"/>
      </w:numPr>
      <w:ind w:hanging="0" w:start="0"/>
      <w:outlineLvl w:val="0"/>
    </w:pPr>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OpenSymbol"/>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b/>
      <w:bCs/>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b/>
      <w:bCs/>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b/>
      <w:bCs/>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0" w:customStyle="1">
    <w:name w:val="WW8Num14z0"/>
    <w:qFormat/>
    <w:rPr>
      <w:b/>
      <w:bCs/>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b/>
      <w:bCs/>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2z1" w:customStyle="1">
    <w:name w:val="WW8Num2z1"/>
    <w:qFormat/>
    <w:rPr/>
  </w:style>
  <w:style w:type="character" w:styleId="WW8Num2z2" w:customStyle="1">
    <w:name w:val="WW8Num2z2"/>
    <w:qFormat/>
    <w:rPr/>
  </w:style>
  <w:style w:type="character" w:styleId="WW8Num16z0" w:customStyle="1">
    <w:name w:val="WW8Num16z0"/>
    <w:qFormat/>
    <w:rPr>
      <w:b/>
      <w:bCs/>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Domylnaczcionkaakapitu1" w:customStyle="1">
    <w:name w:val="Domyślna czcionka akapitu1"/>
    <w:qFormat/>
    <w:rPr/>
  </w:style>
  <w:style w:type="character" w:styleId="Znakiwypunktowania" w:customStyle="1">
    <w:name w:val="Znaki wypunktowania"/>
    <w:qFormat/>
    <w:rPr/>
  </w:style>
  <w:style w:type="character" w:styleId="Znakinumeracji" w:customStyle="1">
    <w:name w:val="Znaki numeracji"/>
    <w:qFormat/>
    <w:rPr>
      <w:b/>
      <w:bCs/>
    </w:rPr>
  </w:style>
  <w:style w:type="character" w:styleId="WW8Num3ztrue" w:customStyle="1">
    <w:name w:val="WW8Num3ztrue"/>
    <w:qFormat/>
    <w:rPr/>
  </w:style>
  <w:style w:type="character" w:styleId="WW8Num28z0" w:customStyle="1">
    <w:name w:val="WW8Num28z0"/>
    <w:qFormat/>
    <w:rPr/>
  </w:style>
  <w:style w:type="character" w:styleId="WW8Num28z1" w:customStyle="1">
    <w:name w:val="WW8Num28z1"/>
    <w:qFormat/>
    <w:rPr/>
  </w:style>
  <w:style w:type="character" w:styleId="WW8Num28z2" w:customStyle="1">
    <w:name w:val="WW8Num28z2"/>
    <w:qFormat/>
    <w:rPr/>
  </w:style>
  <w:style w:type="character" w:styleId="WW8Num28z3" w:customStyle="1">
    <w:name w:val="WW8Num28z3"/>
    <w:qFormat/>
    <w:rPr/>
  </w:style>
  <w:style w:type="character" w:styleId="WW8Num28z4" w:customStyle="1">
    <w:name w:val="WW8Num28z4"/>
    <w:qFormat/>
    <w:rPr/>
  </w:style>
  <w:style w:type="character" w:styleId="WW8Num28z5" w:customStyle="1">
    <w:name w:val="WW8Num28z5"/>
    <w:qFormat/>
    <w:rPr/>
  </w:style>
  <w:style w:type="character" w:styleId="WW8Num28z6" w:customStyle="1">
    <w:name w:val="WW8Num28z6"/>
    <w:qFormat/>
    <w:rPr/>
  </w:style>
  <w:style w:type="character" w:styleId="WW8Num28z7" w:customStyle="1">
    <w:name w:val="WW8Num28z7"/>
    <w:qFormat/>
    <w:rPr/>
  </w:style>
  <w:style w:type="character" w:styleId="WW8Num28z8" w:customStyle="1">
    <w:name w:val="WW8Num28z8"/>
    <w:qFormat/>
    <w:rPr/>
  </w:style>
  <w:style w:type="character" w:styleId="TekstprzypisudolnegoZnak" w:customStyle="1">
    <w:name w:val="Tekst przypisu dolnego Znak"/>
    <w:uiPriority w:val="99"/>
    <w:qFormat/>
    <w:rsid w:val="00c010aa"/>
    <w:rPr>
      <w:rFonts w:eastAsia="Calibri"/>
      <w:u w:val="none" w:color="000000"/>
      <w:lang w:eastAsia="en-GB"/>
    </w:rPr>
  </w:style>
  <w:style w:type="character" w:styleId="Znakiprzypiswdolnychuser">
    <w:name w:val="Znaki przypisów dolnych (user)"/>
    <w:uiPriority w:val="99"/>
    <w:unhideWhenUsed/>
    <w:qFormat/>
    <w:rsid w:val="00c010aa"/>
    <w:rPr>
      <w:shd w:fill="auto" w:val="clear"/>
      <w:vertAlign w:val="superscript"/>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NagwekZnak" w:customStyle="1">
    <w:name w:val="Nagłówek Znak"/>
    <w:basedOn w:val="DefaultParagraphFont"/>
    <w:uiPriority w:val="99"/>
    <w:qFormat/>
    <w:rsid w:val="009b045e"/>
    <w:rPr/>
  </w:style>
  <w:style w:type="character" w:styleId="StopkaZnak" w:customStyle="1">
    <w:name w:val="Stopka Znak"/>
    <w:basedOn w:val="DefaultParagraphFont"/>
    <w:uiPriority w:val="99"/>
    <w:qFormat/>
    <w:rsid w:val="009b045e"/>
    <w:rPr/>
  </w:style>
  <w:style w:type="character" w:styleId="CommentReference">
    <w:name w:val="annotation reference"/>
    <w:uiPriority w:val="99"/>
    <w:semiHidden/>
    <w:unhideWhenUsed/>
    <w:qFormat/>
    <w:rsid w:val="00702710"/>
    <w:rPr>
      <w:sz w:val="18"/>
      <w:szCs w:val="18"/>
    </w:rPr>
  </w:style>
  <w:style w:type="character" w:styleId="TekstkomentarzaZnak" w:customStyle="1">
    <w:name w:val="Tekst komentarza Znak"/>
    <w:link w:val="CommentText"/>
    <w:uiPriority w:val="99"/>
    <w:qFormat/>
    <w:rsid w:val="00702710"/>
    <w:rPr>
      <w:sz w:val="24"/>
      <w:szCs w:val="24"/>
    </w:rPr>
  </w:style>
  <w:style w:type="character" w:styleId="TematkomentarzaZnak" w:customStyle="1">
    <w:name w:val="Temat komentarza Znak"/>
    <w:link w:val="annotationsubject"/>
    <w:uiPriority w:val="99"/>
    <w:semiHidden/>
    <w:qFormat/>
    <w:rsid w:val="00702710"/>
    <w:rPr>
      <w:b/>
      <w:bCs/>
      <w:sz w:val="24"/>
      <w:szCs w:val="24"/>
    </w:rPr>
  </w:style>
  <w:style w:type="character" w:styleId="TekstdymkaZnak" w:customStyle="1">
    <w:name w:val="Tekst dymka Znak"/>
    <w:link w:val="BalloonText"/>
    <w:uiPriority w:val="99"/>
    <w:semiHidden/>
    <w:qFormat/>
    <w:rsid w:val="00702710"/>
    <w:rPr>
      <w:sz w:val="18"/>
      <w:szCs w:val="18"/>
    </w:rPr>
  </w:style>
  <w:style w:type="character" w:styleId="Ciemnalistaakcent5Znak" w:customStyle="1">
    <w:name w:val="Ciemna lista — akcent 5 Znak"/>
    <w:link w:val="Ciemnalistaakcent51"/>
    <w:uiPriority w:val="99"/>
    <w:qFormat/>
    <w:locked/>
    <w:rsid w:val="00702710"/>
    <w:rPr>
      <w:rFonts w:ascii="Calibri" w:hAnsi="Calibri" w:eastAsia="Calibri"/>
      <w:sz w:val="24"/>
      <w:szCs w:val="24"/>
      <w:lang w:eastAsia="en-US"/>
    </w:rPr>
  </w:style>
  <w:style w:type="character" w:styleId="Hyperlink">
    <w:name w:val="Hyperlink"/>
    <w:uiPriority w:val="99"/>
    <w:unhideWhenUsed/>
    <w:rsid w:val="0093663e"/>
    <w:rPr>
      <w:color w:val="0563C1"/>
      <w:u w:val="single"/>
    </w:rPr>
  </w:style>
  <w:style w:type="character" w:styleId="apple-converted-space" w:customStyle="1">
    <w:name w:val="apple-converted-space"/>
    <w:qFormat/>
    <w:rsid w:val="007a3cd2"/>
    <w:rPr/>
  </w:style>
  <w:style w:type="character" w:styleId="Teksttreci" w:customStyle="1">
    <w:name w:val="Tekst treści"/>
    <w:uiPriority w:val="99"/>
    <w:qFormat/>
    <w:rsid w:val="00e869fc"/>
    <w:rPr>
      <w:rFonts w:ascii="Arial Unicode MS" w:hAnsi="Arial Unicode MS" w:eastAsia="Arial Unicode MS" w:cs="Arial Unicode MS"/>
      <w:spacing w:val="0"/>
      <w:sz w:val="19"/>
      <w:szCs w:val="19"/>
      <w:shd w:fill="FFFFFF" w:val="clear"/>
    </w:rPr>
  </w:style>
  <w:style w:type="character" w:styleId="Bodytext2" w:customStyle="1">
    <w:name w:val="Body text (2)_"/>
    <w:link w:val="Bodytext21"/>
    <w:qFormat/>
    <w:rsid w:val="00e869fc"/>
    <w:rPr>
      <w:rFonts w:ascii="Cambria" w:hAnsi="Cambria" w:eastAsia="Cambria" w:cs="Cambria"/>
      <w:shd w:fill="FFFFFF" w:val="clear"/>
    </w:rPr>
  </w:style>
  <w:style w:type="character" w:styleId="Kolorowalistaakcent2Znak" w:customStyle="1">
    <w:name w:val="Kolorowa lista — akcent 2 Znak"/>
    <w:link w:val="Kolorowalistaakcent21"/>
    <w:qFormat/>
    <w:rsid w:val="00595d7b"/>
    <w:rPr>
      <w:color w:val="000000"/>
      <w:sz w:val="24"/>
      <w:szCs w:val="22"/>
    </w:rPr>
  </w:style>
  <w:style w:type="character" w:styleId="StrongEmphasis" w:customStyle="1">
    <w:name w:val="Strong Emphasis"/>
    <w:qFormat/>
    <w:rsid w:val="004d6e4c"/>
    <w:rPr>
      <w:b/>
      <w:bCs/>
    </w:rPr>
  </w:style>
  <w:style w:type="character" w:styleId="LineNumber">
    <w:name w:val="line number"/>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Znakiprzypiswkocowychuser">
    <w:name w:val="Znaki przypisów końcowych (user)"/>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20"/>
    </w:pPr>
    <w:rPr/>
  </w:style>
  <w:style w:type="paragraph" w:styleId="List">
    <w:name w:val="List"/>
    <w:basedOn w:val="BodyText"/>
    <w:pPr/>
    <w:rPr>
      <w:rFonts w:cs="Tahoma"/>
    </w:rPr>
  </w:style>
  <w:style w:type="paragraph" w:styleId="Caption">
    <w:name w:val="caption"/>
    <w:basedOn w:val="Normal"/>
    <w:qFormat/>
    <w:pPr>
      <w:suppressLineNumbers/>
      <w:spacing w:before="120" w:after="120"/>
    </w:pPr>
    <w:rPr/>
  </w:style>
  <w:style w:type="paragraph" w:styleId="Indeks" w:customStyle="1">
    <w:name w:val="Indeks"/>
    <w:basedOn w:val="Normal"/>
    <w:qFormat/>
    <w:pPr>
      <w:suppressLineNumbers/>
    </w:pPr>
    <w:rPr>
      <w:rFonts w:cs="Tahoma"/>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agwek2" w:customStyle="1">
    <w:name w:val="Nagłówek2"/>
    <w:basedOn w:val="Normal"/>
    <w:next w:val="BodyText"/>
    <w:qFormat/>
    <w:pPr>
      <w:keepNext w:val="true"/>
      <w:spacing w:before="240" w:after="120"/>
    </w:pPr>
    <w:rPr/>
  </w:style>
  <w:style w:type="paragraph" w:styleId="Nagwek1" w:customStyle="1">
    <w:name w:val="Nagłówek1"/>
    <w:basedOn w:val="Normal"/>
    <w:next w:val="BodyText"/>
    <w:qFormat/>
    <w:pPr>
      <w:keepNext w:val="true"/>
      <w:spacing w:before="240" w:after="120"/>
    </w:pPr>
    <w:rPr/>
  </w:style>
  <w:style w:type="paragraph" w:styleId="Legenda1" w:customStyle="1">
    <w:name w:val="Legenda1"/>
    <w:basedOn w:val="Normal"/>
    <w:qFormat/>
    <w:pPr>
      <w:suppressLineNumbers/>
      <w:spacing w:before="120" w:after="120"/>
    </w:pPr>
    <w:rPr/>
  </w:style>
  <w:style w:type="paragraph" w:styleId="NormalWeb">
    <w:name w:val="Normal (Web)"/>
    <w:basedOn w:val="Normal"/>
    <w:qFormat/>
    <w:pPr>
      <w:spacing w:before="280" w:after="119"/>
    </w:pPr>
    <w:rPr/>
  </w:style>
  <w:style w:type="paragraph" w:styleId="Zawartotabeli" w:customStyle="1">
    <w:name w:val="Zawartość tabeli"/>
    <w:basedOn w:val="Normal"/>
    <w:qFormat/>
    <w:pPr>
      <w:suppressLineNumbers/>
    </w:pPr>
    <w:rPr/>
  </w:style>
  <w:style w:type="paragraph" w:styleId="Default" w:customStyle="1">
    <w:name w:val="Default"/>
    <w:qFormat/>
    <w:pPr>
      <w:widowControl w:val="false"/>
      <w:suppressAutoHyphens w:val="true"/>
      <w:bidi w:val="0"/>
      <w:spacing w:before="0" w:after="0"/>
      <w:jc w:val="start"/>
    </w:pPr>
    <w:rPr>
      <w:rFonts w:ascii="Times New Roman" w:hAnsi="Times New Roman" w:eastAsia="Times New Roman" w:cs="Times New Roman"/>
      <w:color w:val="auto"/>
      <w:kern w:val="0"/>
      <w:sz w:val="20"/>
      <w:szCs w:val="20"/>
      <w:lang w:val="pl-PL" w:eastAsia="pl-PL" w:bidi="ar-SA"/>
    </w:rPr>
  </w:style>
  <w:style w:type="paragraph" w:styleId="Zawartotabeli1" w:customStyle="1">
    <w:name w:val="Zawartoœæ tabeli"/>
    <w:basedOn w:val="BodyText"/>
    <w:qFormat/>
    <w:pPr>
      <w:suppressLineNumbers/>
    </w:pPr>
    <w:rPr/>
  </w:style>
  <w:style w:type="paragraph" w:styleId="FootnoteText">
    <w:name w:val="footnote text"/>
    <w:basedOn w:val="Normal"/>
    <w:link w:val="TekstprzypisudolnegoZnak"/>
    <w:uiPriority w:val="99"/>
    <w:unhideWhenUsed/>
    <w:rsid w:val="00c010aa"/>
    <w:pPr>
      <w:widowControl/>
      <w:suppressAutoHyphens w:val="false"/>
      <w:ind w:hanging="720" w:start="720"/>
      <w:jc w:val="both"/>
    </w:pPr>
    <w:rPr>
      <w:rFonts w:eastAsia="Calibri"/>
      <w:u w:val="none" w:color="000000"/>
      <w:lang w:eastAsia="en-GB"/>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unhideWhenUsed/>
    <w:rsid w:val="009b045e"/>
    <w:pPr>
      <w:tabs>
        <w:tab w:val="clear" w:pos="720"/>
        <w:tab w:val="center" w:pos="4536" w:leader="none"/>
        <w:tab w:val="right" w:pos="9072" w:leader="none"/>
      </w:tabs>
    </w:pPr>
    <w:rPr/>
  </w:style>
  <w:style w:type="paragraph" w:styleId="Footer">
    <w:name w:val="footer"/>
    <w:basedOn w:val="Normal"/>
    <w:link w:val="StopkaZnak"/>
    <w:uiPriority w:val="99"/>
    <w:unhideWhenUsed/>
    <w:rsid w:val="009b045e"/>
    <w:pPr>
      <w:tabs>
        <w:tab w:val="clear" w:pos="720"/>
        <w:tab w:val="center" w:pos="4536" w:leader="none"/>
        <w:tab w:val="right" w:pos="9072" w:leader="none"/>
      </w:tabs>
    </w:pPr>
    <w:rPr/>
  </w:style>
  <w:style w:type="paragraph" w:styleId="CommentText">
    <w:name w:val="annotation text"/>
    <w:basedOn w:val="Normal"/>
    <w:link w:val="TekstkomentarzaZnak"/>
    <w:uiPriority w:val="99"/>
    <w:unhideWhenUsed/>
    <w:rsid w:val="00702710"/>
    <w:pPr/>
    <w:rPr>
      <w:sz w:val="24"/>
      <w:szCs w:val="24"/>
    </w:rPr>
  </w:style>
  <w:style w:type="paragraph" w:styleId="annotationsubject">
    <w:name w:val="annotation subject"/>
    <w:basedOn w:val="CommentText"/>
    <w:next w:val="CommentText"/>
    <w:link w:val="TematkomentarzaZnak"/>
    <w:uiPriority w:val="99"/>
    <w:semiHidden/>
    <w:unhideWhenUsed/>
    <w:qFormat/>
    <w:rsid w:val="00702710"/>
    <w:pPr/>
    <w:rPr>
      <w:b/>
      <w:bCs/>
      <w:sz w:val="20"/>
      <w:szCs w:val="20"/>
    </w:rPr>
  </w:style>
  <w:style w:type="paragraph" w:styleId="BalloonText">
    <w:name w:val="Balloon Text"/>
    <w:basedOn w:val="Normal"/>
    <w:link w:val="TekstdymkaZnak"/>
    <w:uiPriority w:val="99"/>
    <w:semiHidden/>
    <w:unhideWhenUsed/>
    <w:qFormat/>
    <w:rsid w:val="00702710"/>
    <w:pPr/>
    <w:rPr>
      <w:sz w:val="18"/>
      <w:szCs w:val="18"/>
    </w:rPr>
  </w:style>
  <w:style w:type="paragraph" w:styleId="Ciemnalistaakcent51" w:customStyle="1">
    <w:name w:val="Ciemna lista — akcent 51"/>
    <w:basedOn w:val="Normal"/>
    <w:link w:val="Ciemnalistaakcent5Znak"/>
    <w:uiPriority w:val="99"/>
    <w:qFormat/>
    <w:rsid w:val="00702710"/>
    <w:pPr>
      <w:widowControl/>
      <w:suppressAutoHyphens w:val="false"/>
      <w:spacing w:before="0" w:after="0"/>
      <w:ind w:start="720"/>
      <w:contextualSpacing/>
    </w:pPr>
    <w:rPr>
      <w:rFonts w:ascii="Calibri" w:hAnsi="Calibri" w:eastAsia="Calibri"/>
      <w:sz w:val="24"/>
      <w:szCs w:val="24"/>
      <w:lang w:eastAsia="en-US"/>
    </w:rPr>
  </w:style>
  <w:style w:type="paragraph" w:styleId="p1" w:customStyle="1">
    <w:name w:val="p1"/>
    <w:basedOn w:val="Normal"/>
    <w:qFormat/>
    <w:rsid w:val="007a3cd2"/>
    <w:pPr>
      <w:widowControl/>
      <w:suppressAutoHyphens w:val="false"/>
    </w:pPr>
    <w:rPr>
      <w:sz w:val="17"/>
      <w:szCs w:val="17"/>
    </w:rPr>
  </w:style>
  <w:style w:type="paragraph" w:styleId="rednialista2akcent41" w:customStyle="1">
    <w:name w:val="Średnia lista 2 — akcent 41"/>
    <w:basedOn w:val="Normal"/>
    <w:qFormat/>
    <w:rsid w:val="00e869fc"/>
    <w:pPr>
      <w:widowControl/>
      <w:suppressAutoHyphens w:val="false"/>
      <w:spacing w:lineRule="auto" w:line="252" w:before="20" w:after="40"/>
      <w:ind w:start="720"/>
      <w:contextualSpacing/>
      <w:jc w:val="both"/>
    </w:pPr>
    <w:rPr>
      <w:rFonts w:ascii="Calibri" w:hAnsi="Calibri" w:eastAsia="SimSun"/>
      <w:lang w:eastAsia="zh-CN"/>
    </w:rPr>
  </w:style>
  <w:style w:type="paragraph" w:styleId="Bodytext21" w:customStyle="1">
    <w:name w:val="Body text (2)"/>
    <w:basedOn w:val="Normal"/>
    <w:link w:val="Bodytext2"/>
    <w:qFormat/>
    <w:rsid w:val="00e869fc"/>
    <w:pPr>
      <w:shd w:val="clear" w:color="auto" w:fill="FFFFFF"/>
      <w:suppressAutoHyphens w:val="false"/>
      <w:spacing w:lineRule="atLeast" w:line="0" w:before="0" w:after="300"/>
      <w:ind w:hanging="460"/>
      <w:jc w:val="center"/>
    </w:pPr>
    <w:rPr>
      <w:rFonts w:ascii="Cambria" w:hAnsi="Cambria" w:eastAsia="Cambria" w:cs="Cambria"/>
    </w:rPr>
  </w:style>
  <w:style w:type="paragraph" w:styleId="Kolorowalistaakcent21" w:customStyle="1">
    <w:name w:val="Kolorowa lista — akcent 21"/>
    <w:link w:val="Kolorowalistaakcent2Znak"/>
    <w:qFormat/>
    <w:rsid w:val="00595d7b"/>
    <w:pPr>
      <w:widowControl/>
      <w:suppressAutoHyphens w:val="true"/>
      <w:bidi w:val="0"/>
      <w:spacing w:before="0" w:after="0"/>
      <w:ind w:hanging="10" w:start="190"/>
      <w:jc w:val="both"/>
      <w:textAlignment w:val="baseline"/>
    </w:pPr>
    <w:rPr>
      <w:rFonts w:ascii="Times New Roman" w:hAnsi="Times New Roman" w:eastAsia="Times New Roman" w:cs="Times New Roman"/>
      <w:color w:val="000000"/>
      <w:kern w:val="0"/>
      <w:sz w:val="24"/>
      <w:szCs w:val="22"/>
      <w:lang w:val="pl-PL" w:eastAsia="pl-PL" w:bidi="ar-SA"/>
    </w:rPr>
  </w:style>
  <w:style w:type="paragraph" w:styleId="Kolorowecieniowanieakcent31" w:customStyle="1">
    <w:name w:val="Kolorowe cieniowanie — akcent 31"/>
    <w:basedOn w:val="Normal"/>
    <w:uiPriority w:val="99"/>
    <w:qFormat/>
    <w:rsid w:val="00585b8e"/>
    <w:pPr>
      <w:widowControl/>
      <w:suppressAutoHyphens w:val="false"/>
      <w:spacing w:lineRule="auto" w:line="276" w:before="0" w:after="200"/>
      <w:ind w:start="720"/>
      <w:contextualSpacing/>
    </w:pPr>
    <w:rPr>
      <w:rFonts w:ascii="Calibri" w:hAnsi="Calibri" w:eastAsia="Calibri"/>
      <w:sz w:val="22"/>
      <w:szCs w:val="22"/>
      <w:lang w:eastAsia="en-US"/>
    </w:rPr>
  </w:style>
  <w:style w:type="paragraph" w:styleId="redniasiatka1akcent22" w:customStyle="1">
    <w:name w:val="Średnia siatka 1 — akcent 22"/>
    <w:basedOn w:val="Normal"/>
    <w:uiPriority w:val="34"/>
    <w:qFormat/>
    <w:rsid w:val="003332e1"/>
    <w:pPr>
      <w:widowControl/>
      <w:suppressAutoHyphens w:val="false"/>
      <w:spacing w:lineRule="auto" w:line="252" w:before="20" w:after="40"/>
      <w:ind w:start="720"/>
      <w:contextualSpacing/>
      <w:jc w:val="both"/>
    </w:pPr>
    <w:rPr>
      <w:rFonts w:ascii="Calibri" w:hAnsi="Calibri" w:eastAsia="SimSun"/>
      <w:lang w:eastAsia="zh-CN"/>
    </w:rPr>
  </w:style>
  <w:style w:type="paragraph" w:styleId="ListParagraph">
    <w:name w:val="List Paragraph"/>
    <w:basedOn w:val="Normal"/>
    <w:uiPriority w:val="34"/>
    <w:qFormat/>
    <w:rsid w:val="0033165a"/>
    <w:pPr>
      <w:widowControl/>
      <w:suppressAutoHyphens w:val="false"/>
      <w:spacing w:lineRule="auto" w:line="252" w:before="20" w:after="40"/>
      <w:ind w:start="720"/>
      <w:contextualSpacing/>
      <w:jc w:val="both"/>
    </w:pPr>
    <w:rPr>
      <w:rFonts w:ascii="Calibri" w:hAnsi="Calibri" w:eastAsia="SimSun"/>
      <w:lang w:eastAsia="zh-CN"/>
    </w:rPr>
  </w:style>
  <w:style w:type="paragraph" w:styleId="Standard" w:customStyle="1">
    <w:name w:val="Standard"/>
    <w:qFormat/>
    <w:rsid w:val="004d6e4c"/>
    <w:pPr>
      <w:widowControl w:val="false"/>
      <w:suppressAutoHyphens w:val="true"/>
      <w:bidi w:val="0"/>
      <w:spacing w:lineRule="auto" w:line="254" w:before="0" w:after="0"/>
      <w:jc w:val="start"/>
    </w:pPr>
    <w:rPr>
      <w:rFonts w:ascii="Times New Roman" w:hAnsi="Times New Roman" w:eastAsia="Arial Unicode MS" w:cs="Times New Roman"/>
      <w:color w:val="00000A"/>
      <w:kern w:val="0"/>
      <w:sz w:val="22"/>
      <w:szCs w:val="22"/>
      <w:lang w:val="pl-PL" w:eastAsia="pl-PL" w:bidi="ar-SA"/>
    </w:rPr>
  </w:style>
  <w:style w:type="paragraph" w:styleId="Standard1" w:customStyle="1">
    <w:name w:val="Standard1"/>
    <w:qFormat/>
    <w:rsid w:val="00ae4dde"/>
    <w:pPr>
      <w:widowControl/>
      <w:suppressAutoHyphens w:val="true"/>
      <w:bidi w:val="0"/>
      <w:spacing w:before="0" w:after="0"/>
      <w:jc w:val="start"/>
      <w:textAlignment w:val="baseline"/>
    </w:pPr>
    <w:rPr>
      <w:rFonts w:ascii="Liberation Serif" w:hAnsi="Liberation Serif" w:eastAsia="SimSun" w:cs="Mangal"/>
      <w:color w:val="auto"/>
      <w:kern w:val="2"/>
      <w:sz w:val="24"/>
      <w:szCs w:val="24"/>
      <w:lang w:val="en-US" w:eastAsia="zh-CN" w:bidi="hi-IN"/>
    </w:rPr>
  </w:style>
  <w:style w:type="paragraph" w:styleId="Revision">
    <w:name w:val="Revision"/>
    <w:uiPriority w:val="99"/>
    <w:semiHidden/>
    <w:qFormat/>
    <w:rsid w:val="00981c32"/>
    <w:pPr>
      <w:widowControl/>
      <w:suppressAutoHyphens w:val="true"/>
      <w:bidi w:val="0"/>
      <w:spacing w:before="0" w:after="0"/>
      <w:jc w:val="start"/>
    </w:pPr>
    <w:rPr>
      <w:rFonts w:ascii="Times New Roman" w:hAnsi="Times New Roman" w:eastAsia="Times New Roman" w:cs="Times New Roman"/>
      <w:color w:val="auto"/>
      <w:kern w:val="0"/>
      <w:sz w:val="20"/>
      <w:szCs w:val="20"/>
      <w:lang w:val="pl-PL" w:eastAsia="pl-PL" w:bidi="ar-SA"/>
    </w:rPr>
  </w:style>
  <w:style w:type="numbering" w:styleId="Bezlistyuser" w:default="1">
    <w:name w:val="Bez listy (user)"/>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456aea"/>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987269D-A464-4F0B-925F-32C0FA47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Application>LibreOffice/25.8.3.2$Windows_X86_64 LibreOffice_project/8ca8d55c161d602844f5428fa4b58097424e324e</Application>
  <AppVersion>15.0000</AppVersion>
  <Pages>17</Pages>
  <Words>5828</Words>
  <Characters>37121</Characters>
  <CharactersWithSpaces>42827</CharactersWithSpaces>
  <Paragraphs>266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2022-11-08T08:14:00Z</dcterms:created>
  <dc:creator>AsiaS</dc:creator>
  <dc:description/>
  <dc:language>pl-PL</dc:language>
  <cp:lastModifiedBy>Magdalena Weremczuk</cp:lastModifiedBy>
  <cp:lastPrinted>2022-11-18T13:32:00Z</cp:lastPrinted>
  <dcterms:modified xsi:type="dcterms:W3CDTF">2025-12-11T14:27:18Z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